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0D7AFA1" w14:textId="77777777" w:rsidTr="00060C0C">
        <w:trPr>
          <w:trHeight w:hRule="exact" w:val="2948"/>
        </w:trPr>
        <w:tc>
          <w:tcPr>
            <w:tcW w:w="11185" w:type="dxa"/>
            <w:shd w:val="clear" w:color="auto" w:fill="83D0F5"/>
            <w:vAlign w:val="center"/>
          </w:tcPr>
          <w:p w14:paraId="51E59D7D" w14:textId="4ECB96AD" w:rsidR="00974E99" w:rsidRPr="00405755" w:rsidRDefault="00974E99" w:rsidP="003754B6">
            <w:pPr>
              <w:pStyle w:val="Documenttype"/>
            </w:pPr>
            <w:r w:rsidRPr="00405755">
              <w:t xml:space="preserve">IALA </w:t>
            </w:r>
            <w:r w:rsidR="003754B6">
              <w:t>Recommendation</w:t>
            </w:r>
          </w:p>
        </w:tc>
      </w:tr>
    </w:tbl>
    <w:p w14:paraId="1D79B0EC" w14:textId="77777777" w:rsidR="008972C3" w:rsidRPr="00405755" w:rsidRDefault="008972C3" w:rsidP="003274DB"/>
    <w:p w14:paraId="608503E8" w14:textId="77777777" w:rsidR="00D74AE1" w:rsidRPr="00405755" w:rsidRDefault="00D74AE1" w:rsidP="003274DB"/>
    <w:p w14:paraId="69F3C1A2" w14:textId="6BC1278E" w:rsidR="00111E0A" w:rsidRPr="00405755" w:rsidRDefault="00D2299A" w:rsidP="00111E0A">
      <w:pPr>
        <w:pStyle w:val="Documentnumber"/>
      </w:pPr>
      <w:commentRangeStart w:id="0"/>
      <w:del w:id="1" w:author="Alwyn Williams" w:date="2020-10-05T15:45:00Z">
        <w:r w:rsidDel="00654DD4">
          <w:delText>E-</w:delText>
        </w:r>
      </w:del>
      <w:ins w:id="2" w:author="Alwyn Williams" w:date="2020-10-05T15:45:00Z">
        <w:r w:rsidR="00654DD4">
          <w:t>R0</w:t>
        </w:r>
      </w:ins>
      <w:r>
        <w:t>110</w:t>
      </w:r>
      <w:commentRangeEnd w:id="0"/>
      <w:r w:rsidR="00654DD4">
        <w:rPr>
          <w:rStyle w:val="CommentReference"/>
          <w:caps w:val="0"/>
          <w:color w:val="auto"/>
        </w:rPr>
        <w:commentReference w:id="0"/>
      </w:r>
    </w:p>
    <w:p w14:paraId="47584256" w14:textId="77777777" w:rsidR="00111E0A" w:rsidRPr="00405755" w:rsidRDefault="00111E0A" w:rsidP="003274DB"/>
    <w:p w14:paraId="1FF5B8F5" w14:textId="6E72E31C" w:rsidR="00776004" w:rsidRPr="00D2299A" w:rsidRDefault="00D2299A" w:rsidP="00564664">
      <w:pPr>
        <w:pStyle w:val="Documentname"/>
      </w:pPr>
      <w:r w:rsidRPr="00D2299A">
        <w:rPr>
          <w:bCs/>
        </w:rPr>
        <w:t>Rhythmic Characters of Lights on Aids to Navigation</w:t>
      </w:r>
    </w:p>
    <w:p w14:paraId="30C54F12" w14:textId="77777777" w:rsidR="00D74AE1" w:rsidRPr="00405755" w:rsidRDefault="00D74AE1" w:rsidP="00D74AE1"/>
    <w:p w14:paraId="1C7724A2" w14:textId="77777777" w:rsidR="006A48A6" w:rsidRPr="00405755" w:rsidRDefault="006A48A6" w:rsidP="00D74AE1"/>
    <w:p w14:paraId="21C50C15" w14:textId="77777777" w:rsidR="005378B8" w:rsidRPr="00405755" w:rsidRDefault="005378B8" w:rsidP="00D74AE1"/>
    <w:p w14:paraId="1F6D4212" w14:textId="77777777" w:rsidR="005378B8" w:rsidRPr="00405755" w:rsidRDefault="005378B8" w:rsidP="00D74AE1"/>
    <w:p w14:paraId="3D8C681C" w14:textId="77777777" w:rsidR="005378B8" w:rsidRPr="00405755" w:rsidRDefault="005378B8" w:rsidP="00D74AE1"/>
    <w:p w14:paraId="4E82BD28" w14:textId="77777777" w:rsidR="005378B8" w:rsidRPr="00405755" w:rsidRDefault="005378B8" w:rsidP="00D74AE1"/>
    <w:p w14:paraId="089F9036" w14:textId="77777777" w:rsidR="005378B8" w:rsidRPr="00405755" w:rsidRDefault="005378B8" w:rsidP="00D74AE1"/>
    <w:p w14:paraId="6C6C1193" w14:textId="77777777" w:rsidR="005378B8" w:rsidRPr="00405755" w:rsidRDefault="005378B8" w:rsidP="00D74AE1"/>
    <w:p w14:paraId="08EB29D2" w14:textId="77777777" w:rsidR="005378B8" w:rsidRPr="00405755" w:rsidRDefault="005378B8" w:rsidP="00D74AE1"/>
    <w:p w14:paraId="40B002AE" w14:textId="77777777" w:rsidR="005378B8" w:rsidRPr="00405755" w:rsidRDefault="005378B8" w:rsidP="00D74AE1"/>
    <w:p w14:paraId="3B639930" w14:textId="77777777" w:rsidR="005378B8" w:rsidRPr="00405755" w:rsidRDefault="005378B8" w:rsidP="00D74AE1"/>
    <w:p w14:paraId="76F8A751" w14:textId="77777777" w:rsidR="005378B8" w:rsidRPr="00405755" w:rsidRDefault="005378B8" w:rsidP="00D74AE1"/>
    <w:p w14:paraId="3C37C94F" w14:textId="77777777" w:rsidR="005378B8" w:rsidRPr="00405755" w:rsidRDefault="005378B8" w:rsidP="00D74AE1"/>
    <w:p w14:paraId="4332B158" w14:textId="77777777" w:rsidR="005378B8" w:rsidRPr="00405755" w:rsidRDefault="005378B8" w:rsidP="00D74AE1"/>
    <w:p w14:paraId="0ACA480D" w14:textId="77777777" w:rsidR="005378B8" w:rsidRPr="00405755" w:rsidRDefault="005378B8" w:rsidP="00D74AE1"/>
    <w:p w14:paraId="0D3ACE5A" w14:textId="77777777" w:rsidR="005378B8" w:rsidRPr="00405755" w:rsidRDefault="005378B8" w:rsidP="00D74AE1"/>
    <w:p w14:paraId="240B0BF1" w14:textId="77777777" w:rsidR="005378B8" w:rsidRPr="00405755" w:rsidRDefault="005378B8" w:rsidP="00D74AE1"/>
    <w:p w14:paraId="56D5EDB2" w14:textId="77777777" w:rsidR="005378B8" w:rsidRPr="00405755" w:rsidRDefault="005378B8" w:rsidP="00D74AE1"/>
    <w:p w14:paraId="680CBB00" w14:textId="77777777" w:rsidR="005378B8" w:rsidRPr="00405755" w:rsidRDefault="005378B8" w:rsidP="00D74AE1"/>
    <w:p w14:paraId="4B6EDA12" w14:textId="77777777" w:rsidR="005378B8" w:rsidRPr="00405755" w:rsidRDefault="005378B8" w:rsidP="00D74AE1"/>
    <w:p w14:paraId="76B0D408" w14:textId="77777777" w:rsidR="005378B8" w:rsidRPr="00405755" w:rsidRDefault="005378B8" w:rsidP="00D74AE1"/>
    <w:p w14:paraId="78C31B88" w14:textId="77777777" w:rsidR="005378B8" w:rsidRPr="00405755" w:rsidRDefault="005378B8" w:rsidP="00D74AE1"/>
    <w:p w14:paraId="3EC092CE" w14:textId="77777777" w:rsidR="005378B8" w:rsidRPr="00405755" w:rsidRDefault="005378B8" w:rsidP="00D74AE1"/>
    <w:p w14:paraId="7CCCCDB0" w14:textId="18A96DB1" w:rsidR="005378B8" w:rsidRPr="00405755" w:rsidRDefault="005378B8" w:rsidP="005378B8">
      <w:pPr>
        <w:pStyle w:val="Editionnumber"/>
      </w:pPr>
      <w:r w:rsidRPr="00405755">
        <w:t xml:space="preserve">Edition </w:t>
      </w:r>
      <w:ins w:id="3" w:author="Alwyn Williams" w:date="2020-10-05T15:45:00Z">
        <w:r w:rsidR="00654DD4">
          <w:t>5</w:t>
        </w:r>
      </w:ins>
      <w:del w:id="4" w:author="Alwyn Williams" w:date="2020-10-05T15:45:00Z">
        <w:r w:rsidR="00D2299A" w:rsidDel="00654DD4">
          <w:delText>4</w:delText>
        </w:r>
      </w:del>
      <w:r w:rsidRPr="00405755">
        <w:t>.0</w:t>
      </w:r>
    </w:p>
    <w:p w14:paraId="57FBC582" w14:textId="40DCD0C2" w:rsidR="006A48A6" w:rsidRPr="00405755" w:rsidRDefault="00866FBA" w:rsidP="005378B8">
      <w:pPr>
        <w:pStyle w:val="Documentdate"/>
      </w:pPr>
      <w:commentRangeStart w:id="5"/>
      <w:del w:id="6" w:author="Alwyn Williams" w:date="2020-10-05T15:45:00Z">
        <w:r w:rsidDel="00654DD4">
          <w:delText xml:space="preserve">December </w:delText>
        </w:r>
      </w:del>
      <w:ins w:id="7" w:author="Alwyn Williams" w:date="2020-10-05T15:45:00Z">
        <w:r w:rsidR="00654DD4">
          <w:t xml:space="preserve">XXX </w:t>
        </w:r>
      </w:ins>
      <w:del w:id="8" w:author="Alwyn Williams" w:date="2020-10-05T15:45:00Z">
        <w:r w:rsidDel="00654DD4">
          <w:delText>2016</w:delText>
        </w:r>
      </w:del>
      <w:ins w:id="9" w:author="Alwyn Williams" w:date="2020-10-05T15:45:00Z">
        <w:r w:rsidR="00654DD4">
          <w:t>2021</w:t>
        </w:r>
        <w:commentRangeEnd w:id="5"/>
        <w:r w:rsidR="00654DD4">
          <w:rPr>
            <w:rStyle w:val="CommentReference"/>
            <w:b w:val="0"/>
            <w:color w:val="auto"/>
          </w:rPr>
          <w:commentReference w:id="5"/>
        </w:r>
      </w:ins>
    </w:p>
    <w:p w14:paraId="70D4EDB5" w14:textId="77777777" w:rsidR="00BC27F6" w:rsidRPr="00405755" w:rsidRDefault="00BC27F6" w:rsidP="00D74AE1">
      <w:pPr>
        <w:sectPr w:rsidR="00BC27F6" w:rsidRPr="00405755" w:rsidSect="007E30DF">
          <w:headerReference w:type="default" r:id="rId13"/>
          <w:footerReference w:type="default" r:id="rId14"/>
          <w:type w:val="continuous"/>
          <w:pgSz w:w="11906" w:h="16838" w:code="9"/>
          <w:pgMar w:top="567" w:right="1276" w:bottom="2495" w:left="1276" w:header="567" w:footer="567" w:gutter="0"/>
          <w:cols w:space="708"/>
          <w:docGrid w:linePitch="360"/>
        </w:sectPr>
      </w:pPr>
    </w:p>
    <w:p w14:paraId="33B01EA8"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34B61733" w14:textId="77777777" w:rsidTr="005E4659">
        <w:tc>
          <w:tcPr>
            <w:tcW w:w="1908" w:type="dxa"/>
          </w:tcPr>
          <w:p w14:paraId="0694EE13" w14:textId="77777777" w:rsidR="00914E26" w:rsidRPr="00405755" w:rsidRDefault="00914E26" w:rsidP="00914E26">
            <w:pPr>
              <w:pStyle w:val="Tabletexttitle"/>
            </w:pPr>
            <w:r w:rsidRPr="00405755">
              <w:t>Date</w:t>
            </w:r>
          </w:p>
        </w:tc>
        <w:tc>
          <w:tcPr>
            <w:tcW w:w="3576" w:type="dxa"/>
          </w:tcPr>
          <w:p w14:paraId="1A7DF69E" w14:textId="77777777" w:rsidR="00914E26" w:rsidRPr="00405755" w:rsidRDefault="00914E26" w:rsidP="00914E26">
            <w:pPr>
              <w:pStyle w:val="Tabletexttitle"/>
            </w:pPr>
            <w:r w:rsidRPr="00405755">
              <w:t>Page / Section Revised</w:t>
            </w:r>
          </w:p>
        </w:tc>
        <w:tc>
          <w:tcPr>
            <w:tcW w:w="5001" w:type="dxa"/>
          </w:tcPr>
          <w:p w14:paraId="6D6AC936" w14:textId="77777777" w:rsidR="00914E26" w:rsidRPr="00405755" w:rsidRDefault="00914E26" w:rsidP="005E4659">
            <w:pPr>
              <w:pStyle w:val="Tabletexttitle"/>
              <w:ind w:right="112"/>
            </w:pPr>
            <w:r w:rsidRPr="00405755">
              <w:t>Requirement for Revision</w:t>
            </w:r>
          </w:p>
        </w:tc>
      </w:tr>
      <w:tr w:rsidR="005E4659" w:rsidRPr="00405755" w14:paraId="30BB3B8B" w14:textId="77777777" w:rsidTr="005E4659">
        <w:trPr>
          <w:trHeight w:val="851"/>
        </w:trPr>
        <w:tc>
          <w:tcPr>
            <w:tcW w:w="1908" w:type="dxa"/>
            <w:vAlign w:val="center"/>
          </w:tcPr>
          <w:p w14:paraId="48A4DFA9" w14:textId="03DCFA4A" w:rsidR="00914E26" w:rsidRPr="00405755" w:rsidRDefault="00D2299A" w:rsidP="00914E26">
            <w:pPr>
              <w:pStyle w:val="Tabletext"/>
            </w:pPr>
            <w:r w:rsidRPr="00D2299A">
              <w:t>October 2005</w:t>
            </w:r>
          </w:p>
        </w:tc>
        <w:tc>
          <w:tcPr>
            <w:tcW w:w="3576" w:type="dxa"/>
            <w:vAlign w:val="center"/>
          </w:tcPr>
          <w:p w14:paraId="782531F4" w14:textId="63861E96" w:rsidR="00914E26" w:rsidRPr="00405755" w:rsidRDefault="00D2299A" w:rsidP="00914E26">
            <w:pPr>
              <w:pStyle w:val="Tabletext"/>
            </w:pPr>
            <w:r w:rsidRPr="00D2299A">
              <w:t>Tables amended to provide graphic representation</w:t>
            </w:r>
          </w:p>
        </w:tc>
        <w:tc>
          <w:tcPr>
            <w:tcW w:w="5001" w:type="dxa"/>
            <w:vAlign w:val="center"/>
          </w:tcPr>
          <w:p w14:paraId="45FA5C7F" w14:textId="7C48E4D6" w:rsidR="00914E26" w:rsidRPr="00405755" w:rsidRDefault="00D2299A" w:rsidP="00914E26">
            <w:pPr>
              <w:pStyle w:val="Tabletext"/>
            </w:pPr>
            <w:r w:rsidRPr="00D2299A">
              <w:t>Provide clearer representation of characteristics and keep in line with revised edition of IALA NAVGUIDE</w:t>
            </w:r>
          </w:p>
        </w:tc>
      </w:tr>
      <w:tr w:rsidR="005E4659" w:rsidRPr="00405755" w14:paraId="134F992E" w14:textId="77777777" w:rsidTr="005E4659">
        <w:trPr>
          <w:trHeight w:val="851"/>
        </w:trPr>
        <w:tc>
          <w:tcPr>
            <w:tcW w:w="1908" w:type="dxa"/>
            <w:vAlign w:val="center"/>
          </w:tcPr>
          <w:p w14:paraId="19E8214F" w14:textId="4602F8BC" w:rsidR="00914E26" w:rsidRPr="00405755" w:rsidRDefault="00D2299A" w:rsidP="00914E26">
            <w:pPr>
              <w:pStyle w:val="Tabletext"/>
            </w:pPr>
            <w:r w:rsidRPr="00D2299A">
              <w:t>April 2012</w:t>
            </w:r>
          </w:p>
        </w:tc>
        <w:tc>
          <w:tcPr>
            <w:tcW w:w="3576" w:type="dxa"/>
            <w:vAlign w:val="center"/>
          </w:tcPr>
          <w:p w14:paraId="7952970E" w14:textId="3C9DCBD7" w:rsidR="00914E26" w:rsidRPr="00405755" w:rsidRDefault="00D2299A" w:rsidP="00914E26">
            <w:pPr>
              <w:pStyle w:val="Tabletext"/>
            </w:pPr>
            <w:r w:rsidRPr="00D2299A">
              <w:t>Table amended to include Emergency Wreck Marking Buoy</w:t>
            </w:r>
          </w:p>
        </w:tc>
        <w:tc>
          <w:tcPr>
            <w:tcW w:w="5001" w:type="dxa"/>
            <w:vAlign w:val="center"/>
          </w:tcPr>
          <w:p w14:paraId="7079FF9A" w14:textId="4BB2D9AF" w:rsidR="00914E26" w:rsidRPr="00405755" w:rsidRDefault="00D2299A" w:rsidP="00914E26">
            <w:pPr>
              <w:pStyle w:val="Tabletext"/>
            </w:pPr>
            <w:r w:rsidRPr="00D2299A">
              <w:t>Adoption of EWMB in the revised MBS</w:t>
            </w:r>
          </w:p>
        </w:tc>
      </w:tr>
      <w:tr w:rsidR="005E4659" w:rsidRPr="00405755" w14:paraId="26DAAB25" w14:textId="77777777" w:rsidTr="005E4659">
        <w:trPr>
          <w:trHeight w:val="851"/>
        </w:trPr>
        <w:tc>
          <w:tcPr>
            <w:tcW w:w="1908" w:type="dxa"/>
            <w:vAlign w:val="center"/>
          </w:tcPr>
          <w:p w14:paraId="6FB43247" w14:textId="6BAB555B" w:rsidR="00914E26" w:rsidRPr="00405755" w:rsidRDefault="000936D7" w:rsidP="00914E26">
            <w:pPr>
              <w:pStyle w:val="Tabletext"/>
            </w:pPr>
            <w:r>
              <w:t>December</w:t>
            </w:r>
            <w:r w:rsidR="007C29E8">
              <w:t xml:space="preserve"> 2016</w:t>
            </w:r>
          </w:p>
        </w:tc>
        <w:tc>
          <w:tcPr>
            <w:tcW w:w="3576" w:type="dxa"/>
            <w:vAlign w:val="center"/>
          </w:tcPr>
          <w:p w14:paraId="6EF9D350" w14:textId="1E06ABA3" w:rsidR="00914E26" w:rsidRPr="00405755" w:rsidRDefault="00D2299A" w:rsidP="00914E26">
            <w:pPr>
              <w:pStyle w:val="Tabletext"/>
            </w:pPr>
            <w:r>
              <w:t>Annex</w:t>
            </w:r>
          </w:p>
        </w:tc>
        <w:tc>
          <w:tcPr>
            <w:tcW w:w="5001" w:type="dxa"/>
            <w:vAlign w:val="center"/>
          </w:tcPr>
          <w:p w14:paraId="012C9848" w14:textId="1A11B0CC" w:rsidR="00914E26" w:rsidRPr="00405755" w:rsidRDefault="00D2299A">
            <w:pPr>
              <w:pStyle w:val="Tabletext"/>
            </w:pPr>
            <w:r>
              <w:t xml:space="preserve">Revision of text to </w:t>
            </w:r>
            <w:r w:rsidR="000936D7">
              <w:t xml:space="preserve">remove guidance to the IALA </w:t>
            </w:r>
            <w:r>
              <w:t xml:space="preserve"> Guideline on selection of rhythmic characters and synchronisation of lights for </w:t>
            </w:r>
            <w:proofErr w:type="spellStart"/>
            <w:r>
              <w:t>AtoN</w:t>
            </w:r>
            <w:proofErr w:type="spellEnd"/>
            <w:r w:rsidR="000936D7">
              <w:t xml:space="preserve"> and reformatting</w:t>
            </w:r>
          </w:p>
        </w:tc>
      </w:tr>
      <w:tr w:rsidR="005E4659" w:rsidRPr="00405755" w14:paraId="0C797C84" w14:textId="77777777" w:rsidTr="005E4659">
        <w:trPr>
          <w:trHeight w:val="851"/>
        </w:trPr>
        <w:tc>
          <w:tcPr>
            <w:tcW w:w="1908" w:type="dxa"/>
            <w:vAlign w:val="center"/>
          </w:tcPr>
          <w:p w14:paraId="2DE46BA2" w14:textId="0221099E" w:rsidR="00914E26" w:rsidRPr="00405755" w:rsidRDefault="00654DD4" w:rsidP="00914E26">
            <w:pPr>
              <w:pStyle w:val="Tabletext"/>
            </w:pPr>
            <w:commentRangeStart w:id="10"/>
            <w:ins w:id="11" w:author="Alwyn Williams" w:date="2020-10-05T15:45:00Z">
              <w:r w:rsidRPr="0057286E">
                <w:rPr>
                  <w:highlight w:val="yellow"/>
                  <w:rPrChange w:id="12" w:author="Alwyn Williams" w:date="2021-02-15T11:54:00Z">
                    <w:rPr/>
                  </w:rPrChange>
                </w:rPr>
                <w:t>XXX</w:t>
              </w:r>
              <w:r>
                <w:t xml:space="preserve"> 2021</w:t>
              </w:r>
            </w:ins>
            <w:commentRangeEnd w:id="10"/>
            <w:ins w:id="13" w:author="Alwyn Williams" w:date="2021-02-15T11:54:00Z">
              <w:r w:rsidR="00A7436E">
                <w:rPr>
                  <w:rStyle w:val="CommentReference"/>
                  <w:color w:val="auto"/>
                </w:rPr>
                <w:commentReference w:id="10"/>
              </w:r>
            </w:ins>
          </w:p>
        </w:tc>
        <w:tc>
          <w:tcPr>
            <w:tcW w:w="3576" w:type="dxa"/>
            <w:vAlign w:val="center"/>
          </w:tcPr>
          <w:p w14:paraId="2F01E5E1" w14:textId="54F6F855" w:rsidR="00914E26" w:rsidRPr="00405755" w:rsidRDefault="002D3F9C">
            <w:pPr>
              <w:pStyle w:val="Tabletext"/>
            </w:pPr>
            <w:ins w:id="14" w:author="Alwyn Williams" w:date="2020-10-05T15:46:00Z">
              <w:r>
                <w:t xml:space="preserve">Front page, </w:t>
              </w:r>
            </w:ins>
            <w:ins w:id="15" w:author="Alwyn Williams" w:date="2020-10-05T15:47:00Z">
              <w:r w:rsidR="00654DD4">
                <w:t>T</w:t>
              </w:r>
            </w:ins>
            <w:ins w:id="16" w:author="Alwyn Williams" w:date="2020-10-05T15:46:00Z">
              <w:r w:rsidR="00654DD4">
                <w:t>able</w:t>
              </w:r>
            </w:ins>
            <w:ins w:id="17" w:author="Alwyn Williams" w:date="2020-10-05T15:47:00Z">
              <w:r w:rsidR="00654DD4">
                <w:t xml:space="preserve"> 2</w:t>
              </w:r>
            </w:ins>
            <w:ins w:id="18" w:author="Alwyn Williams" w:date="2020-10-05T16:50:00Z">
              <w:r>
                <w:t xml:space="preserve"> and Table 3</w:t>
              </w:r>
            </w:ins>
          </w:p>
        </w:tc>
        <w:tc>
          <w:tcPr>
            <w:tcW w:w="5001" w:type="dxa"/>
            <w:vAlign w:val="center"/>
          </w:tcPr>
          <w:p w14:paraId="76DCB786" w14:textId="73BE3217" w:rsidR="00914E26" w:rsidRPr="00405755" w:rsidRDefault="00654DD4" w:rsidP="00914E26">
            <w:pPr>
              <w:pStyle w:val="Tabletext"/>
            </w:pPr>
            <w:ins w:id="19" w:author="Alwyn Williams" w:date="2020-10-05T15:46:00Z">
              <w:r>
                <w:t xml:space="preserve">Added flash character of Mobile </w:t>
              </w:r>
              <w:proofErr w:type="spellStart"/>
              <w:r>
                <w:t>AtoN</w:t>
              </w:r>
              <w:proofErr w:type="spellEnd"/>
              <w:r>
                <w:t xml:space="preserve"> and updated document numbering</w:t>
              </w:r>
            </w:ins>
          </w:p>
        </w:tc>
      </w:tr>
      <w:tr w:rsidR="005E4659" w:rsidRPr="00405755" w14:paraId="693FB39F" w14:textId="77777777" w:rsidTr="005E4659">
        <w:trPr>
          <w:trHeight w:val="851"/>
        </w:trPr>
        <w:tc>
          <w:tcPr>
            <w:tcW w:w="1908" w:type="dxa"/>
            <w:vAlign w:val="center"/>
          </w:tcPr>
          <w:p w14:paraId="2BAA9451" w14:textId="77777777" w:rsidR="00914E26" w:rsidRPr="00405755" w:rsidRDefault="00914E26" w:rsidP="00914E26">
            <w:pPr>
              <w:pStyle w:val="Tabletext"/>
            </w:pPr>
          </w:p>
        </w:tc>
        <w:tc>
          <w:tcPr>
            <w:tcW w:w="3576" w:type="dxa"/>
            <w:vAlign w:val="center"/>
          </w:tcPr>
          <w:p w14:paraId="4A08C263" w14:textId="77777777" w:rsidR="00914E26" w:rsidRPr="00405755" w:rsidRDefault="00914E26" w:rsidP="00914E26">
            <w:pPr>
              <w:pStyle w:val="Tabletext"/>
            </w:pPr>
          </w:p>
        </w:tc>
        <w:tc>
          <w:tcPr>
            <w:tcW w:w="5001" w:type="dxa"/>
            <w:vAlign w:val="center"/>
          </w:tcPr>
          <w:p w14:paraId="4D163D6F" w14:textId="77777777" w:rsidR="00914E26" w:rsidRPr="00405755" w:rsidRDefault="00914E26" w:rsidP="00914E26">
            <w:pPr>
              <w:pStyle w:val="Tabletext"/>
            </w:pPr>
          </w:p>
        </w:tc>
      </w:tr>
      <w:tr w:rsidR="005E4659" w:rsidRPr="00405755" w14:paraId="52406A34" w14:textId="77777777" w:rsidTr="005E4659">
        <w:trPr>
          <w:trHeight w:val="851"/>
        </w:trPr>
        <w:tc>
          <w:tcPr>
            <w:tcW w:w="1908" w:type="dxa"/>
            <w:vAlign w:val="center"/>
          </w:tcPr>
          <w:p w14:paraId="4BDAD4F8" w14:textId="77777777" w:rsidR="00914E26" w:rsidRPr="00405755" w:rsidRDefault="00914E26" w:rsidP="00914E26">
            <w:pPr>
              <w:pStyle w:val="Tabletext"/>
            </w:pPr>
          </w:p>
        </w:tc>
        <w:tc>
          <w:tcPr>
            <w:tcW w:w="3576" w:type="dxa"/>
            <w:vAlign w:val="center"/>
          </w:tcPr>
          <w:p w14:paraId="252911C0" w14:textId="77777777" w:rsidR="00914E26" w:rsidRPr="00405755" w:rsidRDefault="00914E26" w:rsidP="00914E26">
            <w:pPr>
              <w:pStyle w:val="Tabletext"/>
            </w:pPr>
          </w:p>
        </w:tc>
        <w:tc>
          <w:tcPr>
            <w:tcW w:w="5001" w:type="dxa"/>
            <w:vAlign w:val="center"/>
          </w:tcPr>
          <w:p w14:paraId="339ABC8E" w14:textId="77777777" w:rsidR="00914E26" w:rsidRPr="00405755" w:rsidRDefault="00914E26" w:rsidP="00914E26">
            <w:pPr>
              <w:pStyle w:val="Tabletext"/>
            </w:pPr>
          </w:p>
        </w:tc>
      </w:tr>
      <w:tr w:rsidR="005E4659" w:rsidRPr="00405755" w14:paraId="321052D2" w14:textId="77777777" w:rsidTr="005E4659">
        <w:trPr>
          <w:trHeight w:val="851"/>
        </w:trPr>
        <w:tc>
          <w:tcPr>
            <w:tcW w:w="1908" w:type="dxa"/>
            <w:vAlign w:val="center"/>
          </w:tcPr>
          <w:p w14:paraId="0C3725D6" w14:textId="77777777" w:rsidR="00914E26" w:rsidRPr="00405755" w:rsidRDefault="00914E26" w:rsidP="00914E26">
            <w:pPr>
              <w:pStyle w:val="Tabletext"/>
            </w:pPr>
          </w:p>
        </w:tc>
        <w:tc>
          <w:tcPr>
            <w:tcW w:w="3576" w:type="dxa"/>
            <w:vAlign w:val="center"/>
          </w:tcPr>
          <w:p w14:paraId="3AB32728" w14:textId="77777777" w:rsidR="00914E26" w:rsidRPr="00405755" w:rsidRDefault="00914E26" w:rsidP="00914E26">
            <w:pPr>
              <w:pStyle w:val="Tabletext"/>
            </w:pPr>
          </w:p>
        </w:tc>
        <w:tc>
          <w:tcPr>
            <w:tcW w:w="5001" w:type="dxa"/>
            <w:vAlign w:val="center"/>
          </w:tcPr>
          <w:p w14:paraId="05F20E04" w14:textId="77777777" w:rsidR="00914E26" w:rsidRPr="00405755" w:rsidRDefault="00914E26" w:rsidP="00914E26">
            <w:pPr>
              <w:pStyle w:val="Tabletext"/>
            </w:pPr>
          </w:p>
        </w:tc>
      </w:tr>
    </w:tbl>
    <w:p w14:paraId="374611F0" w14:textId="77777777" w:rsidR="005E4659" w:rsidRDefault="005E4659" w:rsidP="00914E26">
      <w:pPr>
        <w:spacing w:after="200" w:line="276" w:lineRule="auto"/>
      </w:pPr>
    </w:p>
    <w:p w14:paraId="162B0140" w14:textId="77777777" w:rsidR="00530A84" w:rsidRPr="00040954" w:rsidRDefault="00530A84" w:rsidP="00914E26">
      <w:pPr>
        <w:spacing w:after="200" w:line="276" w:lineRule="auto"/>
        <w:rPr>
          <w:sz w:val="22"/>
        </w:rPr>
      </w:pPr>
    </w:p>
    <w:p w14:paraId="2B2DF4AC" w14:textId="77777777" w:rsidR="00530A84" w:rsidRPr="00040954" w:rsidRDefault="00530A84" w:rsidP="00914E26">
      <w:pPr>
        <w:spacing w:after="200" w:line="276" w:lineRule="auto"/>
        <w:rPr>
          <w:sz w:val="22"/>
        </w:rPr>
      </w:pPr>
    </w:p>
    <w:p w14:paraId="31EA07DC" w14:textId="77777777" w:rsidR="003754B6" w:rsidRDefault="003754B6" w:rsidP="00914E26">
      <w:pPr>
        <w:spacing w:after="200" w:line="276" w:lineRule="auto"/>
        <w:sectPr w:rsidR="003754B6" w:rsidSect="00111E0A">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1D102275" w14:textId="08C755F0" w:rsidR="00530A84" w:rsidRDefault="00B071DE" w:rsidP="00B071DE">
      <w:pPr>
        <w:pStyle w:val="THECOUNCIL"/>
      </w:pPr>
      <w:bookmarkStart w:id="20" w:name="_Toc442255952"/>
      <w:r w:rsidRPr="00405755">
        <w:lastRenderedPageBreak/>
        <w:t>THE COUNCIL</w:t>
      </w:r>
      <w:bookmarkEnd w:id="20"/>
    </w:p>
    <w:p w14:paraId="551EB460" w14:textId="77777777" w:rsidR="00B071DE" w:rsidRDefault="00B071DE" w:rsidP="00B071DE">
      <w:pPr>
        <w:pStyle w:val="Noting"/>
      </w:pPr>
      <w:r w:rsidRPr="004A484C">
        <w:rPr>
          <w:b/>
        </w:rPr>
        <w:t>RECALLING</w:t>
      </w:r>
      <w:r w:rsidRPr="004A484C">
        <w:t xml:space="preserve"> the function of IALA with respect to Safety of Navigation, the efficiency of maritime transport and the protection of the environment,</w:t>
      </w:r>
    </w:p>
    <w:p w14:paraId="63A66A33" w14:textId="77CEFED8" w:rsidR="009D7821" w:rsidRPr="009D7821" w:rsidRDefault="009D7821" w:rsidP="00B071DE">
      <w:pPr>
        <w:pStyle w:val="Noting"/>
      </w:pPr>
      <w:r>
        <w:rPr>
          <w:b/>
        </w:rPr>
        <w:t xml:space="preserve">RECALLING ALSO </w:t>
      </w:r>
      <w:r>
        <w:t>Article 8 of the IALA Constitution regarding the authority, duties and functions of the Council,</w:t>
      </w:r>
    </w:p>
    <w:p w14:paraId="15FAA00B" w14:textId="77777777" w:rsidR="00B071DE" w:rsidRPr="00166C2E" w:rsidRDefault="00B071DE" w:rsidP="00B071DE">
      <w:pPr>
        <w:pStyle w:val="Noting"/>
      </w:pPr>
      <w:r>
        <w:rPr>
          <w:b/>
        </w:rPr>
        <w:t>RECOGNISING</w:t>
      </w:r>
      <w:r w:rsidRPr="00166C2E">
        <w:t xml:space="preserve"> the</w:t>
      </w:r>
      <w:r>
        <w:t xml:space="preserve"> </w:t>
      </w:r>
      <w:r w:rsidRPr="00D2299A">
        <w:t>need to provide guidance on the classes and limits within which the rhythmic characters of lights on aids to navigation should be determined</w:t>
      </w:r>
      <w:r>
        <w:t>,</w:t>
      </w:r>
    </w:p>
    <w:p w14:paraId="4ADA7F51" w14:textId="77777777" w:rsidR="00B071DE" w:rsidRPr="00405755" w:rsidRDefault="00B071DE" w:rsidP="00B071DE">
      <w:pPr>
        <w:pStyle w:val="Noting"/>
      </w:pPr>
      <w:r w:rsidRPr="00405755">
        <w:rPr>
          <w:b/>
        </w:rPr>
        <w:t>RECOGNISING ALSO</w:t>
      </w:r>
      <w:r w:rsidRPr="00405755">
        <w:t xml:space="preserve"> that</w:t>
      </w:r>
      <w:r w:rsidRPr="00C7179A">
        <w:t xml:space="preserve"> such guidance should enable a common approach to be made world-wide, thus greatly assisting mariners, who, while passing through waters of different authorities, should not be confused by light characters that are difficult to read or understand, or that exist in too great a diversity</w:t>
      </w:r>
      <w:r w:rsidRPr="00405755">
        <w:t>,</w:t>
      </w:r>
    </w:p>
    <w:p w14:paraId="3B531E8B" w14:textId="49815926" w:rsidR="00B071DE" w:rsidRPr="00405755" w:rsidRDefault="00B071DE" w:rsidP="00B071DE">
      <w:pPr>
        <w:pStyle w:val="Noting"/>
      </w:pPr>
      <w:r>
        <w:rPr>
          <w:b/>
        </w:rPr>
        <w:t>CONSIDERING</w:t>
      </w:r>
      <w:r w:rsidRPr="00405755">
        <w:rPr>
          <w:b/>
        </w:rPr>
        <w:t xml:space="preserve"> </w:t>
      </w:r>
      <w:r w:rsidRPr="00405755">
        <w:t xml:space="preserve">the </w:t>
      </w:r>
      <w:r w:rsidRPr="00C7179A">
        <w:t>proposals of the Engineering</w:t>
      </w:r>
      <w:r w:rsidR="009D7821">
        <w:t xml:space="preserve"> and Sustainability</w:t>
      </w:r>
      <w:r w:rsidRPr="00C7179A">
        <w:t xml:space="preserve"> Committee</w:t>
      </w:r>
      <w:r w:rsidRPr="00405755">
        <w:t>,</w:t>
      </w:r>
    </w:p>
    <w:p w14:paraId="0B84A5DA" w14:textId="48D19F12" w:rsidR="009D7821" w:rsidRDefault="00B071DE" w:rsidP="00B071DE">
      <w:pPr>
        <w:pStyle w:val="Noting"/>
      </w:pPr>
      <w:r>
        <w:rPr>
          <w:b/>
        </w:rPr>
        <w:t>ADOPTS</w:t>
      </w:r>
      <w:r w:rsidRPr="00405755">
        <w:t xml:space="preserve"> </w:t>
      </w:r>
      <w:r w:rsidR="009D7821">
        <w:t>the Recommendation on rhythmic characters of lights on aids to navigation as described below,</w:t>
      </w:r>
    </w:p>
    <w:p w14:paraId="7EC78559" w14:textId="192CFF4C" w:rsidR="00B071DE" w:rsidRDefault="009D7821" w:rsidP="00B071DE">
      <w:pPr>
        <w:pStyle w:val="Noting"/>
      </w:pPr>
      <w:r>
        <w:rPr>
          <w:b/>
        </w:rPr>
        <w:t xml:space="preserve">INVITES </w:t>
      </w:r>
      <w:r>
        <w:t xml:space="preserve">Members and marine aids to navigation Authorities worldwide to implement </w:t>
      </w:r>
      <w:r w:rsidR="00B071DE" w:rsidRPr="00405755">
        <w:t>the</w:t>
      </w:r>
      <w:r w:rsidR="00B071DE" w:rsidRPr="00C7179A">
        <w:t xml:space="preserve"> rhythmic characters of lights on aids to navigation set out in the Annex to this Recommendation</w:t>
      </w:r>
      <w:r w:rsidR="00B071DE" w:rsidRPr="00405755">
        <w:t>,</w:t>
      </w:r>
    </w:p>
    <w:p w14:paraId="475392C7" w14:textId="0245E1D9" w:rsidR="00B071DE" w:rsidRPr="00405755" w:rsidRDefault="00B071DE" w:rsidP="00B071DE">
      <w:pPr>
        <w:pStyle w:val="Noting"/>
        <w:rPr>
          <w:rFonts w:ascii="Arial" w:hAnsi="Arial"/>
        </w:rPr>
      </w:pPr>
      <w:r w:rsidRPr="00405755">
        <w:rPr>
          <w:b/>
        </w:rPr>
        <w:t>RECOMMENDS</w:t>
      </w:r>
      <w:r w:rsidRPr="00405755">
        <w:t xml:space="preserve"> </w:t>
      </w:r>
      <w:r w:rsidRPr="00460028">
        <w:t xml:space="preserve">National </w:t>
      </w:r>
      <w:r w:rsidR="009D7821">
        <w:t>m</w:t>
      </w:r>
      <w:r w:rsidRPr="00460028">
        <w:t>embers and other appropriate Authorities providing mar</w:t>
      </w:r>
      <w:r>
        <w:t>ine aids to navigation services</w:t>
      </w:r>
      <w:r w:rsidR="006F1373">
        <w:t xml:space="preserve"> comply with the following provisions</w:t>
      </w:r>
      <w:r w:rsidR="004C3278">
        <w:t xml:space="preserve"> in relation</w:t>
      </w:r>
      <w:r w:rsidR="004C3278" w:rsidRPr="004C3278">
        <w:t xml:space="preserve"> </w:t>
      </w:r>
      <w:r w:rsidR="004C3278" w:rsidRPr="00032B9B">
        <w:t>to the rhythmic characters presented by all-round lights, sector lights, leading lights and direction lights</w:t>
      </w:r>
      <w:r>
        <w:t>:</w:t>
      </w:r>
    </w:p>
    <w:p w14:paraId="6C32C86A" w14:textId="5C2365B9" w:rsidR="00B071DE" w:rsidRDefault="00B071DE" w:rsidP="00D202BD">
      <w:pPr>
        <w:pStyle w:val="List1-recommendation"/>
      </w:pPr>
      <w:r w:rsidRPr="00C7179A">
        <w:t>For new lights, determine their rhythmic characters by use of</w:t>
      </w:r>
      <w:r>
        <w:t xml:space="preserve"> this Recommendation</w:t>
      </w:r>
      <w:r w:rsidR="00226ACE">
        <w:t>.</w:t>
      </w:r>
    </w:p>
    <w:p w14:paraId="733F6877" w14:textId="37F3C457" w:rsidR="00B071DE" w:rsidRDefault="00B071DE" w:rsidP="00D202BD">
      <w:pPr>
        <w:pStyle w:val="List1-recommendation"/>
      </w:pPr>
      <w:r w:rsidRPr="00C7179A">
        <w:t xml:space="preserve">For existing lights, endeavour to make them conform to </w:t>
      </w:r>
      <w:r w:rsidR="00D95615">
        <w:t xml:space="preserve">the </w:t>
      </w:r>
      <w:r w:rsidRPr="009A4663">
        <w:t xml:space="preserve">ANNEX </w:t>
      </w:r>
      <w:r>
        <w:t>to this Recommendation</w:t>
      </w:r>
      <w:r w:rsidRPr="00C7179A">
        <w:t xml:space="preserve"> as soon as practicable.</w:t>
      </w:r>
    </w:p>
    <w:p w14:paraId="4762FE48" w14:textId="4DF5E98B" w:rsidR="00B071DE" w:rsidRDefault="008B6542" w:rsidP="00D202BD">
      <w:pPr>
        <w:pStyle w:val="List1-recommendation"/>
      </w:pPr>
      <w:r>
        <w:t>Comply with this Recommen</w:t>
      </w:r>
      <w:r w:rsidR="005F22FE">
        <w:t>d</w:t>
      </w:r>
      <w:r>
        <w:t>ation</w:t>
      </w:r>
      <w:r w:rsidR="00695827" w:rsidRPr="00866FBA">
        <w:t>, in order</w:t>
      </w:r>
      <w:r w:rsidRPr="00866FBA">
        <w:t xml:space="preserve"> </w:t>
      </w:r>
      <w:r w:rsidR="00B071DE" w:rsidRPr="00866FBA">
        <w:t>to</w:t>
      </w:r>
      <w:r w:rsidR="00B071DE">
        <w:t xml:space="preserve"> harmonise the determination of the rhythmic characters of lights on aids to navigation</w:t>
      </w:r>
      <w:r w:rsidR="00B071DE" w:rsidRPr="006D101E">
        <w:t xml:space="preserve"> </w:t>
      </w:r>
      <w:r w:rsidR="00B071DE">
        <w:t xml:space="preserve">on a </w:t>
      </w:r>
      <w:r w:rsidR="00D95615">
        <w:t>worldwide</w:t>
      </w:r>
      <w:r w:rsidR="00B071DE">
        <w:t xml:space="preserve"> basis.  References to the IALA Maritime Buoyage System are included where appropriate.</w:t>
      </w:r>
    </w:p>
    <w:p w14:paraId="1B7F5330" w14:textId="2358827B" w:rsidR="00B071DE" w:rsidRDefault="008B6542" w:rsidP="00D202BD">
      <w:pPr>
        <w:pStyle w:val="List1-recommendation"/>
      </w:pPr>
      <w:r>
        <w:t>Refer to</w:t>
      </w:r>
      <w:r w:rsidR="00B071DE">
        <w:t xml:space="preserve"> IALA Guideline </w:t>
      </w:r>
      <w:r w:rsidR="002E0AC1" w:rsidRPr="00B73769">
        <w:t>1</w:t>
      </w:r>
      <w:r w:rsidRPr="00D202BD">
        <w:t>116</w:t>
      </w:r>
      <w:r w:rsidR="00927722">
        <w:t xml:space="preserve"> </w:t>
      </w:r>
      <w:r w:rsidR="00B071DE">
        <w:t xml:space="preserve">– </w:t>
      </w:r>
      <w:r>
        <w:t xml:space="preserve">on </w:t>
      </w:r>
      <w:r w:rsidR="00B071DE">
        <w:t xml:space="preserve">Selection of Rhythmic Characters </w:t>
      </w:r>
      <w:r>
        <w:t xml:space="preserve">and Synchronisation </w:t>
      </w:r>
      <w:r w:rsidR="00B071DE">
        <w:t xml:space="preserve">of Lights </w:t>
      </w:r>
      <w:r>
        <w:t>for</w:t>
      </w:r>
      <w:r w:rsidR="00B071DE">
        <w:t xml:space="preserve"> Aids to Navigation.</w:t>
      </w:r>
    </w:p>
    <w:p w14:paraId="5113E191" w14:textId="2FA87C42" w:rsidR="00B071DE" w:rsidRDefault="00B071DE" w:rsidP="00D202BD">
      <w:pPr>
        <w:pStyle w:val="List1-recommendation"/>
      </w:pPr>
      <w:r>
        <w:t>All characters used should be in conformity with the general recommendations of this document.</w:t>
      </w:r>
      <w:r w:rsidR="006B7680">
        <w:t xml:space="preserve"> (Note </w:t>
      </w:r>
      <w:r w:rsidR="008C78B2">
        <w:t>3</w:t>
      </w:r>
      <w:r w:rsidR="006B7680">
        <w:t>)</w:t>
      </w:r>
    </w:p>
    <w:p w14:paraId="29FFEC84" w14:textId="6E0D5DAD" w:rsidR="008C78B2" w:rsidRDefault="008C78B2" w:rsidP="00D95615">
      <w:pPr>
        <w:pStyle w:val="List1-recommendation"/>
      </w:pPr>
      <w:r>
        <w:rPr>
          <w:lang w:eastAsia="de-DE"/>
        </w:rPr>
        <w:t xml:space="preserve">The </w:t>
      </w:r>
      <w:hyperlink r:id="rId19" w:history="1">
        <w:r w:rsidRPr="00243C84">
          <w:rPr>
            <w:rStyle w:val="Hyperlink"/>
            <w:lang w:eastAsia="de-DE"/>
          </w:rPr>
          <w:t xml:space="preserve">International Dictionary of </w:t>
        </w:r>
        <w:r w:rsidR="00D95615" w:rsidRPr="00D95615">
          <w:rPr>
            <w:rStyle w:val="Hyperlink"/>
            <w:lang w:eastAsia="de-DE"/>
          </w:rPr>
          <w:t xml:space="preserve">Marine </w:t>
        </w:r>
        <w:r w:rsidRPr="00243C84">
          <w:rPr>
            <w:rStyle w:val="Hyperlink"/>
            <w:lang w:eastAsia="de-DE"/>
          </w:rPr>
          <w:t>Aids to Navigation</w:t>
        </w:r>
      </w:hyperlink>
      <w:r>
        <w:rPr>
          <w:lang w:eastAsia="de-DE"/>
        </w:rPr>
        <w:t>, Chapter 2, Visual Aids, should be consulted for definitions of the types and characteristics of lights on aids to navigation.</w:t>
      </w:r>
    </w:p>
    <w:p w14:paraId="02C16500" w14:textId="11CFA113" w:rsidR="00B071DE" w:rsidRDefault="00B071DE" w:rsidP="00D202BD">
      <w:pPr>
        <w:pStyle w:val="List1-recommendation"/>
      </w:pPr>
      <w:r>
        <w:t xml:space="preserve">The lights of the special marks should not show any of the rhythmic characters that have been assigned to the marks showing </w:t>
      </w:r>
      <w:r w:rsidR="00D95615">
        <w:t>w</w:t>
      </w:r>
      <w:r>
        <w:t>hite lights.</w:t>
      </w:r>
      <w:r w:rsidR="006B7680">
        <w:t xml:space="preserve">  (Note </w:t>
      </w:r>
      <w:r w:rsidR="008C78B2">
        <w:t>4</w:t>
      </w:r>
      <w:r w:rsidR="006B7680">
        <w:t>)</w:t>
      </w:r>
    </w:p>
    <w:p w14:paraId="504C6500" w14:textId="656306AE" w:rsidR="00B071DE" w:rsidRDefault="00B071DE" w:rsidP="00D202BD">
      <w:pPr>
        <w:pStyle w:val="List1-recommendation"/>
      </w:pPr>
      <w:r>
        <w:t xml:space="preserve">The </w:t>
      </w:r>
      <w:r w:rsidR="00D95615">
        <w:t>w</w:t>
      </w:r>
      <w:r>
        <w:t xml:space="preserve">hite lights of the cardinal </w:t>
      </w:r>
      <w:r w:rsidRPr="00866FBA">
        <w:t xml:space="preserve">marks </w:t>
      </w:r>
      <w:r w:rsidR="006B7680" w:rsidRPr="00866FBA">
        <w:t xml:space="preserve">be </w:t>
      </w:r>
      <w:r w:rsidRPr="00866FBA">
        <w:t>given a</w:t>
      </w:r>
      <w:r>
        <w:t xml:space="preserve"> characteristic identity by the use of flashes at the rates for very quick lights or quick lights as the whole or a part of each of the rhythmic characters assigned to them.</w:t>
      </w:r>
      <w:r w:rsidR="006B7680" w:rsidDel="006B7680">
        <w:t xml:space="preserve"> </w:t>
      </w:r>
      <w:r w:rsidR="00794B5E">
        <w:t xml:space="preserve"> (Note 5)</w:t>
      </w:r>
    </w:p>
    <w:p w14:paraId="45A8AD93" w14:textId="77777777" w:rsidR="00D202BD" w:rsidRDefault="00032B9B" w:rsidP="00D202BD">
      <w:pPr>
        <w:pStyle w:val="List1-recommendation"/>
      </w:pPr>
      <w:r>
        <w:lastRenderedPageBreak/>
        <w:t xml:space="preserve">A light </w:t>
      </w:r>
      <w:proofErr w:type="gramStart"/>
      <w:r>
        <w:t>must, on a given bearing, maintain</w:t>
      </w:r>
      <w:proofErr w:type="gramEnd"/>
      <w:r>
        <w:t xml:space="preserve"> a consistent character.</w:t>
      </w:r>
    </w:p>
    <w:p w14:paraId="6C3D8B8E" w14:textId="7317B6A4" w:rsidR="003754B6" w:rsidRDefault="00032B9B" w:rsidP="00D202BD">
      <w:pPr>
        <w:pStyle w:val="List1-recommendation"/>
      </w:pPr>
      <w:r>
        <w:t>The</w:t>
      </w:r>
      <w:r w:rsidR="00B071DE">
        <w:t xml:space="preserve"> periods of the characters of rhythmic lights should be selected in accordance with location</w:t>
      </w:r>
      <w:r>
        <w:t>-</w:t>
      </w:r>
      <w:r w:rsidR="00B071DE">
        <w:t>specific navigational requirements.  The period should not exceed the values</w:t>
      </w:r>
      <w:r>
        <w:t xml:space="preserve"> in</w:t>
      </w:r>
      <w:r w:rsidR="00B6628C">
        <w:t xml:space="preserve"> </w:t>
      </w:r>
      <w:r w:rsidR="00B6628C">
        <w:fldChar w:fldCharType="begin"/>
      </w:r>
      <w:r w:rsidR="00B6628C">
        <w:instrText xml:space="preserve"> REF _Ref464886229 \r \h </w:instrText>
      </w:r>
      <w:r w:rsidR="00B6628C">
        <w:fldChar w:fldCharType="separate"/>
      </w:r>
      <w:r w:rsidR="00EE0E21">
        <w:t>Table 1</w:t>
      </w:r>
      <w:r w:rsidR="00B6628C">
        <w:fldChar w:fldCharType="end"/>
      </w:r>
      <w:r w:rsidR="00B071DE">
        <w:t>.</w:t>
      </w:r>
    </w:p>
    <w:p w14:paraId="7382E331" w14:textId="0333DA92" w:rsidR="006B7680" w:rsidRDefault="006B7680" w:rsidP="00D202BD">
      <w:pPr>
        <w:pStyle w:val="List1-recommendation"/>
      </w:pPr>
      <w:r>
        <w:t>R</w:t>
      </w:r>
      <w:r w:rsidRPr="000E6818">
        <w:t>hythmic characters of lights</w:t>
      </w:r>
      <w:r>
        <w:t xml:space="preserve"> should be classified in accordance with </w:t>
      </w:r>
      <w:r w:rsidR="001F455B">
        <w:fldChar w:fldCharType="begin"/>
      </w:r>
      <w:r w:rsidR="001F455B">
        <w:instrText xml:space="preserve"> REF _Ref465066109 \r \h </w:instrText>
      </w:r>
      <w:r w:rsidR="001F455B">
        <w:fldChar w:fldCharType="separate"/>
      </w:r>
      <w:r w:rsidR="00EE0E21">
        <w:t>Table 2</w:t>
      </w:r>
      <w:r w:rsidR="001F455B">
        <w:fldChar w:fldCharType="end"/>
      </w:r>
      <w:r>
        <w:t>.</w:t>
      </w:r>
    </w:p>
    <w:p w14:paraId="0348AC00" w14:textId="65DA6162" w:rsidR="008C78B2" w:rsidRDefault="008C78B2" w:rsidP="008C78B2">
      <w:pPr>
        <w:pStyle w:val="List1-recommendation"/>
      </w:pPr>
      <w:r w:rsidRPr="00077DB0">
        <w:t>Rhythmic characters of the lights in the IALA Maritime Buoyage S</w:t>
      </w:r>
      <w:r>
        <w:t>y</w:t>
      </w:r>
      <w:r w:rsidRPr="00077DB0">
        <w:t>stem</w:t>
      </w:r>
      <w:r>
        <w:t xml:space="preserve"> should be set up in accordance with Table 3.</w:t>
      </w:r>
    </w:p>
    <w:p w14:paraId="1C1DA29B" w14:textId="772421F2" w:rsidR="00D95615" w:rsidRDefault="00D95615" w:rsidP="008D0C2B">
      <w:pPr>
        <w:pStyle w:val="List1-recommendation"/>
        <w:numPr>
          <w:ilvl w:val="0"/>
          <w:numId w:val="0"/>
        </w:numPr>
      </w:pPr>
      <w:r>
        <w:rPr>
          <w:b/>
        </w:rPr>
        <w:t xml:space="preserve">REQUESTS </w:t>
      </w:r>
      <w:r>
        <w:t>the Engineering and Sustainability Committee or such other committee as the Council may direct to keep the Recommendation under review and to propose amendments as necessary.</w:t>
      </w:r>
    </w:p>
    <w:p w14:paraId="71A15407" w14:textId="77777777" w:rsidR="008D0C2B" w:rsidRPr="00D95615" w:rsidRDefault="008D0C2B" w:rsidP="008D0C2B">
      <w:pPr>
        <w:pStyle w:val="List1-recommendation"/>
        <w:numPr>
          <w:ilvl w:val="0"/>
          <w:numId w:val="0"/>
        </w:numPr>
      </w:pPr>
    </w:p>
    <w:p w14:paraId="6A9A89CC" w14:textId="77777777" w:rsidR="008D0C2B" w:rsidRDefault="008D0C2B" w:rsidP="008D0C2B">
      <w:pPr>
        <w:pStyle w:val="Tablecaption"/>
        <w:jc w:val="center"/>
      </w:pPr>
      <w:bookmarkStart w:id="21" w:name="_Ref464886229"/>
      <w:r>
        <w:t>Maximum periods</w:t>
      </w:r>
      <w:bookmarkEnd w:id="21"/>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2320"/>
      </w:tblGrid>
      <w:tr w:rsidR="008D0C2B" w:rsidRPr="00C7179A" w14:paraId="3D9B0B59" w14:textId="77777777" w:rsidTr="002C56EA">
        <w:trPr>
          <w:jc w:val="center"/>
        </w:trPr>
        <w:tc>
          <w:tcPr>
            <w:tcW w:w="4700" w:type="dxa"/>
            <w:tcBorders>
              <w:bottom w:val="single" w:sz="4" w:space="0" w:color="auto"/>
              <w:right w:val="nil"/>
            </w:tcBorders>
          </w:tcPr>
          <w:p w14:paraId="45A53F8F" w14:textId="77777777" w:rsidR="008D0C2B" w:rsidRPr="00C7179A" w:rsidRDefault="008D0C2B" w:rsidP="002C56EA">
            <w:pPr>
              <w:pStyle w:val="Tableheading"/>
            </w:pPr>
            <w:r w:rsidRPr="00C7179A">
              <w:t>Class</w:t>
            </w:r>
          </w:p>
        </w:tc>
        <w:tc>
          <w:tcPr>
            <w:tcW w:w="2320" w:type="dxa"/>
            <w:tcBorders>
              <w:left w:val="nil"/>
              <w:bottom w:val="single" w:sz="4" w:space="0" w:color="auto"/>
            </w:tcBorders>
          </w:tcPr>
          <w:p w14:paraId="6F8432BA" w14:textId="77777777" w:rsidR="008D0C2B" w:rsidRPr="00C7179A" w:rsidRDefault="008D0C2B" w:rsidP="002C56EA">
            <w:pPr>
              <w:pStyle w:val="Tableheading"/>
            </w:pPr>
            <w:r w:rsidRPr="00C7179A">
              <w:t>Maximum period</w:t>
            </w:r>
          </w:p>
        </w:tc>
      </w:tr>
      <w:tr w:rsidR="008D0C2B" w:rsidRPr="00C7179A" w14:paraId="454BB0BA" w14:textId="77777777" w:rsidTr="002C56EA">
        <w:trPr>
          <w:trHeight w:val="373"/>
          <w:jc w:val="center"/>
        </w:trPr>
        <w:tc>
          <w:tcPr>
            <w:tcW w:w="4700" w:type="dxa"/>
            <w:tcBorders>
              <w:bottom w:val="single" w:sz="4" w:space="0" w:color="auto"/>
              <w:right w:val="nil"/>
            </w:tcBorders>
          </w:tcPr>
          <w:p w14:paraId="000F1FE4" w14:textId="77777777" w:rsidR="008D0C2B" w:rsidRPr="00C7179A" w:rsidRDefault="008D0C2B" w:rsidP="002C56EA">
            <w:pPr>
              <w:pStyle w:val="Tabletext"/>
              <w:spacing w:after="120"/>
            </w:pPr>
            <w:proofErr w:type="spellStart"/>
            <w:r w:rsidRPr="00C7179A">
              <w:t>Isophase</w:t>
            </w:r>
            <w:proofErr w:type="spellEnd"/>
            <w:r w:rsidRPr="00C7179A">
              <w:t xml:space="preserve"> light</w:t>
            </w:r>
          </w:p>
        </w:tc>
        <w:tc>
          <w:tcPr>
            <w:tcW w:w="2320" w:type="dxa"/>
            <w:tcBorders>
              <w:left w:val="nil"/>
              <w:bottom w:val="single" w:sz="4" w:space="0" w:color="auto"/>
            </w:tcBorders>
          </w:tcPr>
          <w:p w14:paraId="5F471709" w14:textId="77777777" w:rsidR="008D0C2B" w:rsidRPr="00C7179A" w:rsidRDefault="008D0C2B" w:rsidP="002C56EA">
            <w:pPr>
              <w:pStyle w:val="Tabletext"/>
              <w:spacing w:after="120"/>
            </w:pPr>
            <w:r w:rsidRPr="00C7179A">
              <w:t>12 s</w:t>
            </w:r>
          </w:p>
        </w:tc>
      </w:tr>
      <w:tr w:rsidR="008D0C2B" w:rsidRPr="00C7179A" w14:paraId="0288E7EE" w14:textId="77777777" w:rsidTr="002C56EA">
        <w:trPr>
          <w:cantSplit/>
          <w:trHeight w:val="206"/>
          <w:jc w:val="center"/>
        </w:trPr>
        <w:tc>
          <w:tcPr>
            <w:tcW w:w="4700" w:type="dxa"/>
            <w:tcBorders>
              <w:bottom w:val="nil"/>
              <w:right w:val="nil"/>
            </w:tcBorders>
          </w:tcPr>
          <w:p w14:paraId="03C7ABBC" w14:textId="77777777" w:rsidR="008D0C2B" w:rsidRPr="00C7179A" w:rsidRDefault="008D0C2B" w:rsidP="002C56EA">
            <w:pPr>
              <w:pStyle w:val="Tabletext"/>
              <w:spacing w:before="120"/>
            </w:pPr>
            <w:r w:rsidRPr="00EE1B20">
              <w:rPr>
                <w:noProof/>
                <w:lang w:eastAsia="en-GB"/>
              </w:rPr>
              <mc:AlternateContent>
                <mc:Choice Requires="wps">
                  <w:drawing>
                    <wp:anchor distT="0" distB="0" distL="114300" distR="114300" simplePos="0" relativeHeight="251661312" behindDoc="0" locked="0" layoutInCell="1" allowOverlap="1" wp14:anchorId="28D7224D" wp14:editId="604B9A5E">
                      <wp:simplePos x="0" y="0"/>
                      <wp:positionH relativeFrom="column">
                        <wp:posOffset>2707005</wp:posOffset>
                      </wp:positionH>
                      <wp:positionV relativeFrom="paragraph">
                        <wp:posOffset>68717</wp:posOffset>
                      </wp:positionV>
                      <wp:extent cx="113775" cy="570727"/>
                      <wp:effectExtent l="0" t="0" r="13335" b="13970"/>
                      <wp:wrapNone/>
                      <wp:docPr id="11" name="Right Brac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775" cy="570727"/>
                              </a:xfrm>
                              <a:prstGeom prst="rightBrace">
                                <a:avLst>
                                  <a:gd name="adj1" fmla="val 3054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CAB5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1" o:spid="_x0000_s1026" type="#_x0000_t88" style="position:absolute;margin-left:213.15pt;margin-top:5.4pt;width:8.95pt;height:4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" adj="1315"/>
                  </w:pict>
                </mc:Fallback>
              </mc:AlternateContent>
            </w:r>
            <w:r w:rsidRPr="00C7179A">
              <w:t>Single-occulting light</w:t>
            </w:r>
          </w:p>
        </w:tc>
        <w:tc>
          <w:tcPr>
            <w:tcW w:w="2320" w:type="dxa"/>
            <w:tcBorders>
              <w:left w:val="nil"/>
              <w:bottom w:val="nil"/>
            </w:tcBorders>
          </w:tcPr>
          <w:p w14:paraId="1E140ECF" w14:textId="77777777" w:rsidR="008D0C2B" w:rsidRPr="00C7179A" w:rsidRDefault="008D0C2B" w:rsidP="002C56EA">
            <w:pPr>
              <w:pStyle w:val="Tabletext"/>
              <w:spacing w:before="120" w:after="120"/>
            </w:pPr>
          </w:p>
        </w:tc>
      </w:tr>
      <w:tr w:rsidR="008D0C2B" w:rsidRPr="00C7179A" w14:paraId="105D1851" w14:textId="77777777" w:rsidTr="002C56EA">
        <w:trPr>
          <w:cantSplit/>
          <w:trHeight w:val="230"/>
          <w:jc w:val="center"/>
        </w:trPr>
        <w:tc>
          <w:tcPr>
            <w:tcW w:w="4700" w:type="dxa"/>
            <w:tcBorders>
              <w:top w:val="nil"/>
              <w:bottom w:val="nil"/>
              <w:right w:val="nil"/>
            </w:tcBorders>
          </w:tcPr>
          <w:p w14:paraId="593648EF" w14:textId="77777777" w:rsidR="008D0C2B" w:rsidRPr="00C7179A" w:rsidRDefault="008D0C2B" w:rsidP="002C56EA">
            <w:pPr>
              <w:pStyle w:val="Tabletext"/>
              <w:spacing w:before="0"/>
            </w:pPr>
            <w:r w:rsidRPr="00C7179A">
              <w:t>Single-flashing light</w:t>
            </w:r>
          </w:p>
        </w:tc>
        <w:tc>
          <w:tcPr>
            <w:tcW w:w="2320" w:type="dxa"/>
            <w:tcBorders>
              <w:top w:val="nil"/>
              <w:left w:val="nil"/>
              <w:bottom w:val="nil"/>
            </w:tcBorders>
          </w:tcPr>
          <w:p w14:paraId="1298F0DD" w14:textId="77777777" w:rsidR="008D0C2B" w:rsidRPr="00C7179A" w:rsidRDefault="008D0C2B" w:rsidP="002C56EA">
            <w:pPr>
              <w:pStyle w:val="Tabletext"/>
              <w:spacing w:before="0" w:after="120"/>
            </w:pPr>
            <w:r w:rsidRPr="00C7179A">
              <w:t>15 s</w:t>
            </w:r>
          </w:p>
        </w:tc>
      </w:tr>
      <w:tr w:rsidR="008D0C2B" w:rsidRPr="00C7179A" w14:paraId="49D1E971" w14:textId="77777777" w:rsidTr="002C56EA">
        <w:trPr>
          <w:cantSplit/>
          <w:jc w:val="center"/>
        </w:trPr>
        <w:tc>
          <w:tcPr>
            <w:tcW w:w="4700" w:type="dxa"/>
            <w:tcBorders>
              <w:top w:val="nil"/>
              <w:bottom w:val="nil"/>
              <w:right w:val="nil"/>
            </w:tcBorders>
          </w:tcPr>
          <w:p w14:paraId="5E7AA095" w14:textId="77777777" w:rsidR="008D0C2B" w:rsidRPr="00C7179A" w:rsidRDefault="008D0C2B" w:rsidP="002C56EA">
            <w:pPr>
              <w:pStyle w:val="Tabletext"/>
              <w:spacing w:before="0"/>
            </w:pPr>
            <w:r w:rsidRPr="00C7179A">
              <w:t>Group very quick light</w:t>
            </w:r>
          </w:p>
        </w:tc>
        <w:tc>
          <w:tcPr>
            <w:tcW w:w="2320" w:type="dxa"/>
            <w:tcBorders>
              <w:top w:val="nil"/>
              <w:left w:val="nil"/>
            </w:tcBorders>
          </w:tcPr>
          <w:p w14:paraId="216F6712" w14:textId="77777777" w:rsidR="008D0C2B" w:rsidRPr="00C7179A" w:rsidRDefault="008D0C2B" w:rsidP="002C56EA">
            <w:pPr>
              <w:pStyle w:val="Tabletext"/>
              <w:spacing w:before="0" w:after="120"/>
            </w:pPr>
          </w:p>
        </w:tc>
      </w:tr>
      <w:tr w:rsidR="008D0C2B" w:rsidRPr="00C7179A" w14:paraId="5C0B92C7" w14:textId="77777777" w:rsidTr="002C56EA">
        <w:trPr>
          <w:cantSplit/>
          <w:jc w:val="center"/>
        </w:trPr>
        <w:tc>
          <w:tcPr>
            <w:tcW w:w="4700" w:type="dxa"/>
            <w:tcBorders>
              <w:bottom w:val="nil"/>
              <w:right w:val="nil"/>
            </w:tcBorders>
          </w:tcPr>
          <w:p w14:paraId="14F56DF8" w14:textId="77777777" w:rsidR="008D0C2B" w:rsidRPr="00C7179A" w:rsidRDefault="008D0C2B" w:rsidP="002C56EA">
            <w:pPr>
              <w:pStyle w:val="Tabletext"/>
              <w:spacing w:before="120"/>
            </w:pPr>
            <w:r w:rsidRPr="00EE1B20">
              <w:rPr>
                <w:noProof/>
                <w:lang w:eastAsia="en-GB"/>
              </w:rPr>
              <mc:AlternateContent>
                <mc:Choice Requires="wps">
                  <w:drawing>
                    <wp:anchor distT="0" distB="0" distL="114300" distR="114300" simplePos="0" relativeHeight="251659264" behindDoc="0" locked="0" layoutInCell="1" allowOverlap="1" wp14:anchorId="4F6E0368" wp14:editId="4A857EE7">
                      <wp:simplePos x="0" y="0"/>
                      <wp:positionH relativeFrom="column">
                        <wp:posOffset>2707535</wp:posOffset>
                      </wp:positionH>
                      <wp:positionV relativeFrom="paragraph">
                        <wp:posOffset>40005</wp:posOffset>
                      </wp:positionV>
                      <wp:extent cx="114935" cy="803275"/>
                      <wp:effectExtent l="0" t="0" r="18415" b="15875"/>
                      <wp:wrapNone/>
                      <wp:docPr id="14" name="Right Brac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803275"/>
                              </a:xfrm>
                              <a:prstGeom prst="rightBrace">
                                <a:avLst>
                                  <a:gd name="adj1" fmla="val 318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C8E68" id="Right Brace 14" o:spid="_x0000_s1026" type="#_x0000_t88" style="position:absolute;margin-left:213.2pt;margin-top:3.15pt;width:9.05pt;height:6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" adj="983"/>
                  </w:pict>
                </mc:Fallback>
              </mc:AlternateContent>
            </w:r>
            <w:r w:rsidRPr="00C7179A">
              <w:t>Group-occulting light of two eclipses</w:t>
            </w:r>
          </w:p>
        </w:tc>
        <w:tc>
          <w:tcPr>
            <w:tcW w:w="2320" w:type="dxa"/>
            <w:vMerge w:val="restart"/>
            <w:tcBorders>
              <w:left w:val="nil"/>
            </w:tcBorders>
          </w:tcPr>
          <w:p w14:paraId="2688755F" w14:textId="77777777" w:rsidR="008D0C2B" w:rsidRPr="00C7179A" w:rsidRDefault="008D0C2B" w:rsidP="002C56EA">
            <w:pPr>
              <w:pStyle w:val="Tabletext"/>
              <w:spacing w:before="120" w:after="120"/>
            </w:pPr>
            <w:r w:rsidRPr="00C7179A">
              <w:t>20 s</w:t>
            </w:r>
          </w:p>
        </w:tc>
      </w:tr>
      <w:tr w:rsidR="008D0C2B" w:rsidRPr="00C7179A" w14:paraId="5EA463FD" w14:textId="77777777" w:rsidTr="002C56EA">
        <w:trPr>
          <w:cantSplit/>
          <w:jc w:val="center"/>
        </w:trPr>
        <w:tc>
          <w:tcPr>
            <w:tcW w:w="4700" w:type="dxa"/>
            <w:tcBorders>
              <w:top w:val="nil"/>
              <w:bottom w:val="nil"/>
              <w:right w:val="nil"/>
            </w:tcBorders>
          </w:tcPr>
          <w:p w14:paraId="430AD142" w14:textId="77777777" w:rsidR="008D0C2B" w:rsidRPr="00C7179A" w:rsidRDefault="008D0C2B" w:rsidP="002C56EA">
            <w:pPr>
              <w:pStyle w:val="Tabletext"/>
              <w:spacing w:before="0"/>
            </w:pPr>
            <w:r w:rsidRPr="00C7179A">
              <w:t>Long-flashing light</w:t>
            </w:r>
          </w:p>
        </w:tc>
        <w:tc>
          <w:tcPr>
            <w:tcW w:w="2320" w:type="dxa"/>
            <w:vMerge/>
            <w:tcBorders>
              <w:left w:val="nil"/>
            </w:tcBorders>
          </w:tcPr>
          <w:p w14:paraId="110A9936" w14:textId="77777777" w:rsidR="008D0C2B" w:rsidRPr="00C7179A" w:rsidRDefault="008D0C2B" w:rsidP="002C56EA">
            <w:pPr>
              <w:pStyle w:val="Tabletext"/>
              <w:spacing w:before="0" w:after="120"/>
            </w:pPr>
          </w:p>
        </w:tc>
      </w:tr>
      <w:tr w:rsidR="008D0C2B" w:rsidRPr="00C7179A" w14:paraId="19BE269E" w14:textId="77777777" w:rsidTr="002C56EA">
        <w:trPr>
          <w:cantSplit/>
          <w:jc w:val="center"/>
        </w:trPr>
        <w:tc>
          <w:tcPr>
            <w:tcW w:w="4700" w:type="dxa"/>
            <w:tcBorders>
              <w:top w:val="nil"/>
              <w:bottom w:val="nil"/>
              <w:right w:val="nil"/>
            </w:tcBorders>
          </w:tcPr>
          <w:p w14:paraId="639CC3AA" w14:textId="77777777" w:rsidR="008D0C2B" w:rsidRPr="00C7179A" w:rsidRDefault="008D0C2B" w:rsidP="002C56EA">
            <w:pPr>
              <w:pStyle w:val="Tabletext"/>
              <w:spacing w:before="0"/>
            </w:pPr>
            <w:r w:rsidRPr="00C7179A">
              <w:t>Group-flashing light of two flashes</w:t>
            </w:r>
          </w:p>
        </w:tc>
        <w:tc>
          <w:tcPr>
            <w:tcW w:w="2320" w:type="dxa"/>
            <w:vMerge/>
            <w:tcBorders>
              <w:left w:val="nil"/>
            </w:tcBorders>
          </w:tcPr>
          <w:p w14:paraId="100B3A09" w14:textId="77777777" w:rsidR="008D0C2B" w:rsidRPr="00C7179A" w:rsidRDefault="008D0C2B" w:rsidP="002C56EA">
            <w:pPr>
              <w:pStyle w:val="Tabletext"/>
              <w:spacing w:before="0" w:after="120"/>
            </w:pPr>
          </w:p>
        </w:tc>
      </w:tr>
      <w:tr w:rsidR="008D0C2B" w:rsidRPr="00C7179A" w14:paraId="04A2F2A0" w14:textId="77777777" w:rsidTr="002C56EA">
        <w:trPr>
          <w:cantSplit/>
          <w:jc w:val="center"/>
        </w:trPr>
        <w:tc>
          <w:tcPr>
            <w:tcW w:w="4700" w:type="dxa"/>
            <w:tcBorders>
              <w:top w:val="nil"/>
              <w:bottom w:val="nil"/>
              <w:right w:val="nil"/>
            </w:tcBorders>
          </w:tcPr>
          <w:p w14:paraId="2EDC297B" w14:textId="77777777" w:rsidR="008D0C2B" w:rsidRPr="00C7179A" w:rsidRDefault="008D0C2B" w:rsidP="002C56EA">
            <w:pPr>
              <w:pStyle w:val="Tabletext"/>
              <w:spacing w:before="0"/>
            </w:pPr>
            <w:r w:rsidRPr="00C7179A">
              <w:t>Group quick light</w:t>
            </w:r>
          </w:p>
        </w:tc>
        <w:tc>
          <w:tcPr>
            <w:tcW w:w="2320" w:type="dxa"/>
            <w:vMerge/>
            <w:tcBorders>
              <w:left w:val="nil"/>
            </w:tcBorders>
          </w:tcPr>
          <w:p w14:paraId="4F30225C" w14:textId="77777777" w:rsidR="008D0C2B" w:rsidRPr="00C7179A" w:rsidRDefault="008D0C2B" w:rsidP="002C56EA">
            <w:pPr>
              <w:pStyle w:val="Tabletext"/>
              <w:spacing w:before="0" w:after="120"/>
            </w:pPr>
          </w:p>
        </w:tc>
      </w:tr>
      <w:tr w:rsidR="008D0C2B" w:rsidRPr="00C7179A" w14:paraId="511D0931" w14:textId="77777777" w:rsidTr="002C56EA">
        <w:trPr>
          <w:cantSplit/>
          <w:jc w:val="center"/>
        </w:trPr>
        <w:tc>
          <w:tcPr>
            <w:tcW w:w="4700" w:type="dxa"/>
            <w:tcBorders>
              <w:bottom w:val="nil"/>
              <w:right w:val="nil"/>
            </w:tcBorders>
          </w:tcPr>
          <w:p w14:paraId="7A42975F" w14:textId="77777777" w:rsidR="008D0C2B" w:rsidRPr="00C7179A" w:rsidRDefault="008D0C2B" w:rsidP="002C56EA">
            <w:pPr>
              <w:pStyle w:val="Tabletext"/>
              <w:spacing w:before="120"/>
            </w:pPr>
            <w:r w:rsidRPr="00EE1B20">
              <w:rPr>
                <w:noProof/>
                <w:lang w:eastAsia="en-GB"/>
              </w:rPr>
              <mc:AlternateContent>
                <mc:Choice Requires="wps">
                  <w:drawing>
                    <wp:anchor distT="0" distB="0" distL="114300" distR="114300" simplePos="0" relativeHeight="251660288" behindDoc="0" locked="0" layoutInCell="1" allowOverlap="1" wp14:anchorId="7E6240C0" wp14:editId="1A5B07FA">
                      <wp:simplePos x="0" y="0"/>
                      <wp:positionH relativeFrom="column">
                        <wp:posOffset>2712825</wp:posOffset>
                      </wp:positionH>
                      <wp:positionV relativeFrom="paragraph">
                        <wp:posOffset>83820</wp:posOffset>
                      </wp:positionV>
                      <wp:extent cx="89535" cy="709930"/>
                      <wp:effectExtent l="0" t="0" r="24765" b="13970"/>
                      <wp:wrapNone/>
                      <wp:docPr id="16" name="Right Brac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35" cy="709930"/>
                              </a:xfrm>
                              <a:prstGeom prst="rightBrace">
                                <a:avLst>
                                  <a:gd name="adj1" fmla="val 369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C99E5" id="Right Brace 16" o:spid="_x0000_s1026" type="#_x0000_t88" style="position:absolute;margin-left:213.6pt;margin-top:6.6pt;width:7.05pt;height:5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" adj="1006"/>
                  </w:pict>
                </mc:Fallback>
              </mc:AlternateContent>
            </w:r>
            <w:r w:rsidRPr="00C7179A">
              <w:t>Group-occulting light of three or more eclipses</w:t>
            </w:r>
          </w:p>
        </w:tc>
        <w:tc>
          <w:tcPr>
            <w:tcW w:w="2320" w:type="dxa"/>
            <w:vMerge w:val="restart"/>
            <w:tcBorders>
              <w:left w:val="nil"/>
            </w:tcBorders>
          </w:tcPr>
          <w:p w14:paraId="67B62101" w14:textId="77777777" w:rsidR="008D0C2B" w:rsidRPr="00C7179A" w:rsidRDefault="008D0C2B" w:rsidP="002C56EA">
            <w:pPr>
              <w:pStyle w:val="Tabletext"/>
              <w:spacing w:before="120" w:after="120"/>
            </w:pPr>
            <w:r w:rsidRPr="00C7179A">
              <w:t>30 s</w:t>
            </w:r>
          </w:p>
        </w:tc>
      </w:tr>
      <w:tr w:rsidR="008D0C2B" w:rsidRPr="00C7179A" w14:paraId="431CEE0F" w14:textId="77777777" w:rsidTr="002C56EA">
        <w:trPr>
          <w:cantSplit/>
          <w:jc w:val="center"/>
        </w:trPr>
        <w:tc>
          <w:tcPr>
            <w:tcW w:w="4700" w:type="dxa"/>
            <w:tcBorders>
              <w:top w:val="nil"/>
              <w:bottom w:val="nil"/>
              <w:right w:val="nil"/>
            </w:tcBorders>
          </w:tcPr>
          <w:p w14:paraId="61F670DE" w14:textId="77777777" w:rsidR="008D0C2B" w:rsidRPr="00C7179A" w:rsidRDefault="008D0C2B" w:rsidP="002C56EA">
            <w:pPr>
              <w:pStyle w:val="Tabletext"/>
              <w:spacing w:before="0"/>
            </w:pPr>
            <w:r w:rsidRPr="00C7179A">
              <w:t>Group-flashing light of three or more flashes</w:t>
            </w:r>
          </w:p>
        </w:tc>
        <w:tc>
          <w:tcPr>
            <w:tcW w:w="2320" w:type="dxa"/>
            <w:vMerge/>
            <w:tcBorders>
              <w:left w:val="nil"/>
            </w:tcBorders>
          </w:tcPr>
          <w:p w14:paraId="4654ED35" w14:textId="77777777" w:rsidR="008D0C2B" w:rsidRPr="00C7179A" w:rsidRDefault="008D0C2B" w:rsidP="002C56EA">
            <w:pPr>
              <w:pStyle w:val="Tabletext"/>
              <w:spacing w:before="0" w:after="120"/>
            </w:pPr>
          </w:p>
        </w:tc>
      </w:tr>
      <w:tr w:rsidR="008D0C2B" w:rsidRPr="00C7179A" w14:paraId="0E5E1B0A" w14:textId="77777777" w:rsidTr="002C56EA">
        <w:trPr>
          <w:cantSplit/>
          <w:jc w:val="center"/>
        </w:trPr>
        <w:tc>
          <w:tcPr>
            <w:tcW w:w="4700" w:type="dxa"/>
            <w:tcBorders>
              <w:top w:val="nil"/>
              <w:bottom w:val="nil"/>
              <w:right w:val="nil"/>
            </w:tcBorders>
          </w:tcPr>
          <w:p w14:paraId="47E58D31" w14:textId="77777777" w:rsidR="008D0C2B" w:rsidRPr="00C7179A" w:rsidRDefault="008D0C2B" w:rsidP="002C56EA">
            <w:pPr>
              <w:pStyle w:val="Tabletext"/>
              <w:spacing w:before="0"/>
            </w:pPr>
            <w:r w:rsidRPr="00C7179A">
              <w:t>Composite group-flashing light</w:t>
            </w:r>
          </w:p>
        </w:tc>
        <w:tc>
          <w:tcPr>
            <w:tcW w:w="2320" w:type="dxa"/>
            <w:vMerge/>
            <w:tcBorders>
              <w:left w:val="nil"/>
            </w:tcBorders>
          </w:tcPr>
          <w:p w14:paraId="4C665F2D" w14:textId="77777777" w:rsidR="008D0C2B" w:rsidRPr="00C7179A" w:rsidRDefault="008D0C2B" w:rsidP="002C56EA">
            <w:pPr>
              <w:pStyle w:val="Tabletext"/>
              <w:spacing w:before="0" w:after="120"/>
            </w:pPr>
          </w:p>
        </w:tc>
      </w:tr>
      <w:tr w:rsidR="008D0C2B" w:rsidRPr="00C7179A" w14:paraId="4538A322" w14:textId="77777777" w:rsidTr="002C56EA">
        <w:trPr>
          <w:cantSplit/>
          <w:jc w:val="center"/>
        </w:trPr>
        <w:tc>
          <w:tcPr>
            <w:tcW w:w="4700" w:type="dxa"/>
            <w:tcBorders>
              <w:top w:val="nil"/>
              <w:right w:val="nil"/>
            </w:tcBorders>
          </w:tcPr>
          <w:p w14:paraId="4B40125E" w14:textId="77777777" w:rsidR="008D0C2B" w:rsidRPr="00C7179A" w:rsidRDefault="008D0C2B" w:rsidP="002C56EA">
            <w:pPr>
              <w:pStyle w:val="Tabletext"/>
              <w:spacing w:before="0"/>
            </w:pPr>
            <w:r w:rsidRPr="00C7179A">
              <w:t>Morse Code light</w:t>
            </w:r>
          </w:p>
        </w:tc>
        <w:tc>
          <w:tcPr>
            <w:tcW w:w="2320" w:type="dxa"/>
            <w:vMerge/>
            <w:tcBorders>
              <w:left w:val="nil"/>
            </w:tcBorders>
          </w:tcPr>
          <w:p w14:paraId="740D81C7" w14:textId="77777777" w:rsidR="008D0C2B" w:rsidRPr="00C7179A" w:rsidRDefault="008D0C2B" w:rsidP="002C56EA">
            <w:pPr>
              <w:pStyle w:val="Tabletext"/>
              <w:spacing w:before="0" w:after="120"/>
            </w:pPr>
          </w:p>
        </w:tc>
      </w:tr>
    </w:tbl>
    <w:p w14:paraId="140EF945" w14:textId="77777777" w:rsidR="008D0C2B" w:rsidRDefault="008D0C2B" w:rsidP="006B7680">
      <w:pPr>
        <w:pStyle w:val="BodyText"/>
        <w:rPr>
          <w:sz w:val="18"/>
          <w:szCs w:val="18"/>
        </w:rPr>
      </w:pPr>
    </w:p>
    <w:p w14:paraId="1D7D7940" w14:textId="77777777" w:rsidR="008D0C2B" w:rsidRDefault="008D0C2B" w:rsidP="006B7680">
      <w:pPr>
        <w:pStyle w:val="BodyText"/>
        <w:rPr>
          <w:sz w:val="18"/>
          <w:szCs w:val="18"/>
        </w:rPr>
      </w:pPr>
    </w:p>
    <w:p w14:paraId="7289E809" w14:textId="05C6FDE5" w:rsidR="006B7680" w:rsidRPr="008D0C2B" w:rsidRDefault="006B7680" w:rsidP="006B7680">
      <w:pPr>
        <w:pStyle w:val="BodyText"/>
        <w:rPr>
          <w:sz w:val="18"/>
          <w:szCs w:val="18"/>
        </w:rPr>
      </w:pPr>
      <w:r w:rsidRPr="008D0C2B">
        <w:rPr>
          <w:sz w:val="18"/>
          <w:szCs w:val="18"/>
        </w:rPr>
        <w:t>Notes:</w:t>
      </w:r>
    </w:p>
    <w:p w14:paraId="366AD115" w14:textId="6170AE0F" w:rsidR="00927722" w:rsidRPr="008D0C2B" w:rsidRDefault="00927722" w:rsidP="006B7680">
      <w:pPr>
        <w:pStyle w:val="List1-recommendation"/>
        <w:numPr>
          <w:ilvl w:val="0"/>
          <w:numId w:val="37"/>
        </w:numPr>
        <w:rPr>
          <w:sz w:val="18"/>
          <w:szCs w:val="18"/>
        </w:rPr>
      </w:pPr>
      <w:r w:rsidRPr="008D0C2B">
        <w:rPr>
          <w:sz w:val="18"/>
          <w:szCs w:val="18"/>
        </w:rPr>
        <w:t xml:space="preserve">A rhythmic light is </w:t>
      </w:r>
      <w:r w:rsidR="00866FBA" w:rsidRPr="008D0C2B">
        <w:rPr>
          <w:sz w:val="18"/>
          <w:szCs w:val="18"/>
        </w:rPr>
        <w:t>described</w:t>
      </w:r>
      <w:r w:rsidR="00794B5E" w:rsidRPr="008D0C2B">
        <w:rPr>
          <w:sz w:val="18"/>
          <w:szCs w:val="18"/>
        </w:rPr>
        <w:t xml:space="preserve"> as </w:t>
      </w:r>
      <w:r w:rsidRPr="008D0C2B">
        <w:rPr>
          <w:sz w:val="18"/>
          <w:szCs w:val="18"/>
        </w:rPr>
        <w:t>a light showing intermittently with a regular periodicity.  The rhythmic character of such a light is the sequence of different appearances presented by the light during a period.</w:t>
      </w:r>
    </w:p>
    <w:p w14:paraId="2F97933D" w14:textId="474DA70F" w:rsidR="006B7680" w:rsidRPr="008D0C2B" w:rsidRDefault="006B7680" w:rsidP="006B7680">
      <w:pPr>
        <w:pStyle w:val="List1-recommendation"/>
        <w:numPr>
          <w:ilvl w:val="0"/>
          <w:numId w:val="37"/>
        </w:numPr>
        <w:rPr>
          <w:sz w:val="18"/>
          <w:szCs w:val="18"/>
        </w:rPr>
      </w:pPr>
      <w:r w:rsidRPr="008D0C2B">
        <w:rPr>
          <w:sz w:val="18"/>
          <w:szCs w:val="18"/>
        </w:rPr>
        <w:t xml:space="preserve">In </w:t>
      </w:r>
      <w:r w:rsidRPr="008D0C2B">
        <w:rPr>
          <w:sz w:val="18"/>
          <w:szCs w:val="18"/>
        </w:rPr>
        <w:fldChar w:fldCharType="begin"/>
      </w:r>
      <w:r w:rsidRPr="008D0C2B">
        <w:rPr>
          <w:sz w:val="18"/>
          <w:szCs w:val="18"/>
        </w:rPr>
        <w:instrText xml:space="preserve"> REF _Ref465065113 \r \h </w:instrText>
      </w:r>
      <w:r w:rsidR="008D0C2B">
        <w:rPr>
          <w:sz w:val="18"/>
          <w:szCs w:val="18"/>
        </w:rPr>
        <w:instrText xml:space="preserve"> \* MERGEFORMAT </w:instrText>
      </w:r>
      <w:r w:rsidRPr="008D0C2B">
        <w:rPr>
          <w:sz w:val="18"/>
          <w:szCs w:val="18"/>
        </w:rPr>
      </w:r>
      <w:r w:rsidRPr="008D0C2B">
        <w:rPr>
          <w:sz w:val="18"/>
          <w:szCs w:val="18"/>
        </w:rPr>
        <w:fldChar w:fldCharType="separate"/>
      </w:r>
      <w:r w:rsidR="00EE0E21">
        <w:rPr>
          <w:sz w:val="18"/>
          <w:szCs w:val="18"/>
        </w:rPr>
        <w:t>Table 2</w:t>
      </w:r>
      <w:r w:rsidRPr="008D0C2B">
        <w:rPr>
          <w:sz w:val="18"/>
          <w:szCs w:val="18"/>
        </w:rPr>
        <w:fldChar w:fldCharType="end"/>
      </w:r>
      <w:r w:rsidRPr="008D0C2B">
        <w:rPr>
          <w:sz w:val="18"/>
          <w:szCs w:val="18"/>
        </w:rPr>
        <w:t xml:space="preserve"> each class or sub-class of light character is described in general terms by a statement in the third column, which is headed ‘General description’.  These statements have been adopted by the International Hydrographic Organization and national hydrographic organizations for use in their publications, and they are written </w:t>
      </w:r>
      <w:proofErr w:type="gramStart"/>
      <w:r w:rsidRPr="008D0C2B">
        <w:rPr>
          <w:sz w:val="18"/>
          <w:szCs w:val="18"/>
        </w:rPr>
        <w:t>so as to</w:t>
      </w:r>
      <w:proofErr w:type="gramEnd"/>
      <w:r w:rsidRPr="008D0C2B">
        <w:rPr>
          <w:sz w:val="18"/>
          <w:szCs w:val="18"/>
        </w:rPr>
        <w:t xml:space="preserve"> include, in one class or another, the light characters that exist on aids to marine navigation.  Therefore, the classes that are recommended by IALA are not fully described in the third column of the table, and further necessary details for the design of recommended light characters are given in the fourth column, which is headed ‘IALA Specification’.  It is essential that the third and fourth columns are read together, and the rhythmic characters of lights conform </w:t>
      </w:r>
      <w:proofErr w:type="gramStart"/>
      <w:r w:rsidRPr="008D0C2B">
        <w:rPr>
          <w:sz w:val="18"/>
          <w:szCs w:val="18"/>
        </w:rPr>
        <w:t>with</w:t>
      </w:r>
      <w:proofErr w:type="gramEnd"/>
      <w:r w:rsidRPr="008D0C2B">
        <w:rPr>
          <w:sz w:val="18"/>
          <w:szCs w:val="18"/>
        </w:rPr>
        <w:t xml:space="preserve"> the requirements of the ‘IALA's Specification’ if they are to conform with these Recommendations.</w:t>
      </w:r>
    </w:p>
    <w:p w14:paraId="64F84946" w14:textId="77777777" w:rsidR="006B7680" w:rsidRPr="008D0C2B" w:rsidRDefault="006B7680" w:rsidP="006B7680">
      <w:pPr>
        <w:pStyle w:val="List1-recommendation"/>
        <w:rPr>
          <w:sz w:val="18"/>
          <w:szCs w:val="18"/>
        </w:rPr>
      </w:pPr>
      <w:r w:rsidRPr="008D0C2B">
        <w:rPr>
          <w:sz w:val="18"/>
          <w:szCs w:val="18"/>
        </w:rPr>
        <w:t>This Recommendation classifies the rhythmic characters of the lights for the marks in the IALA Maritime Buoyage System with some remarks and further recommendations.</w:t>
      </w:r>
    </w:p>
    <w:p w14:paraId="241FF286" w14:textId="6D72F36B" w:rsidR="006B7680" w:rsidRPr="008D0C2B" w:rsidRDefault="008C78B2" w:rsidP="006B7680">
      <w:pPr>
        <w:pStyle w:val="List1-recommendation"/>
        <w:rPr>
          <w:sz w:val="18"/>
          <w:szCs w:val="18"/>
        </w:rPr>
      </w:pPr>
      <w:r w:rsidRPr="008D0C2B">
        <w:rPr>
          <w:sz w:val="18"/>
          <w:szCs w:val="18"/>
          <w:lang w:eastAsia="de-DE"/>
        </w:rPr>
        <w:t>Lights of different colours are used to assist identification of the marks in the IALA Maritime Buoyage System: Red and Green lights for the lateral marks, White lights for the cardinal, isolated-danger and safe-water marks, Yellow lights for the special marks, and Blue/Yellow lights for wreck marking buoys.</w:t>
      </w:r>
    </w:p>
    <w:p w14:paraId="546A77AF" w14:textId="1E0BC577" w:rsidR="006B7680" w:rsidRPr="008D0C2B" w:rsidRDefault="006B7680" w:rsidP="00D202BD">
      <w:pPr>
        <w:pStyle w:val="List1-recommendation"/>
        <w:rPr>
          <w:sz w:val="18"/>
          <w:szCs w:val="18"/>
        </w:rPr>
      </w:pPr>
      <w:r w:rsidRPr="008D0C2B">
        <w:rPr>
          <w:sz w:val="18"/>
          <w:szCs w:val="18"/>
        </w:rPr>
        <w:t>Identification of any one of the four cardinal marks does not require knowledge of which of the two rates is being shown unless two similar marks are in the same area, and even then the periods of the rhythmic characters will be different.</w:t>
      </w:r>
    </w:p>
    <w:p w14:paraId="0F06B048" w14:textId="77777777" w:rsidR="00530A84" w:rsidRPr="00405755" w:rsidRDefault="00530A84" w:rsidP="00914E26">
      <w:pPr>
        <w:spacing w:after="200" w:line="276" w:lineRule="auto"/>
        <w:sectPr w:rsidR="00530A84" w:rsidRPr="00405755" w:rsidSect="00111E0A">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p w14:paraId="16D3942B" w14:textId="77777777" w:rsidR="00BB0187" w:rsidRDefault="00BB0187" w:rsidP="00BB0187">
      <w:pPr>
        <w:pStyle w:val="Tablecaption"/>
        <w:jc w:val="center"/>
      </w:pPr>
      <w:bookmarkStart w:id="22" w:name="_Toc196645268"/>
      <w:bookmarkStart w:id="23" w:name="_Toc464492372"/>
      <w:bookmarkStart w:id="24" w:name="_Ref465065113"/>
      <w:bookmarkStart w:id="25" w:name="_Ref465066109"/>
      <w:r w:rsidRPr="000E6818">
        <w:lastRenderedPageBreak/>
        <w:t>Rhythmic character of lights</w:t>
      </w:r>
      <w:bookmarkEnd w:id="22"/>
      <w:bookmarkEnd w:id="23"/>
      <w:bookmarkEnd w:id="24"/>
      <w:bookmarkEnd w:id="25"/>
    </w:p>
    <w:tbl>
      <w:tblP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Change w:id="26" w:author="Alwyn Williams" w:date="2020-10-05T16:14:00Z">
          <w:tblP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707"/>
        <w:gridCol w:w="1463"/>
        <w:gridCol w:w="1373"/>
        <w:gridCol w:w="2488"/>
        <w:gridCol w:w="739"/>
        <w:gridCol w:w="4251"/>
        <w:gridCol w:w="1311"/>
        <w:gridCol w:w="3118"/>
        <w:tblGridChange w:id="27">
          <w:tblGrid>
            <w:gridCol w:w="707"/>
            <w:gridCol w:w="1463"/>
            <w:gridCol w:w="1373"/>
            <w:gridCol w:w="2488"/>
            <w:gridCol w:w="739"/>
            <w:gridCol w:w="4251"/>
            <w:gridCol w:w="1311"/>
            <w:gridCol w:w="3118"/>
          </w:tblGrid>
        </w:tblGridChange>
      </w:tblGrid>
      <w:tr w:rsidR="00B071DE" w:rsidRPr="009873CD" w14:paraId="60186401" w14:textId="77777777" w:rsidTr="005A039D">
        <w:trPr>
          <w:cantSplit/>
          <w:tblHeader/>
          <w:trPrChange w:id="28" w:author="Alwyn Williams" w:date="2020-10-05T16:14:00Z">
            <w:trPr>
              <w:cantSplit/>
              <w:tblHeader/>
            </w:trPr>
          </w:trPrChange>
        </w:trPr>
        <w:tc>
          <w:tcPr>
            <w:tcW w:w="707" w:type="dxa"/>
            <w:vAlign w:val="center"/>
            <w:tcPrChange w:id="29" w:author="Alwyn Williams" w:date="2020-10-05T16:14:00Z">
              <w:tcPr>
                <w:tcW w:w="707" w:type="dxa"/>
                <w:vAlign w:val="center"/>
              </w:tcPr>
            </w:tcPrChange>
          </w:tcPr>
          <w:p w14:paraId="4DE7F7DB" w14:textId="77777777" w:rsidR="00BB0187" w:rsidRPr="009873CD" w:rsidRDefault="00BB0187" w:rsidP="003754B6">
            <w:pPr>
              <w:pStyle w:val="Tableheading"/>
            </w:pPr>
          </w:p>
        </w:tc>
        <w:tc>
          <w:tcPr>
            <w:tcW w:w="1463" w:type="dxa"/>
            <w:vAlign w:val="center"/>
            <w:tcPrChange w:id="30" w:author="Alwyn Williams" w:date="2020-10-05T16:14:00Z">
              <w:tcPr>
                <w:tcW w:w="1463" w:type="dxa"/>
                <w:vAlign w:val="center"/>
              </w:tcPr>
            </w:tcPrChange>
          </w:tcPr>
          <w:p w14:paraId="571C7C47" w14:textId="77777777" w:rsidR="00BB0187" w:rsidRPr="009873CD" w:rsidRDefault="00BB0187" w:rsidP="003754B6">
            <w:pPr>
              <w:pStyle w:val="Tableheading"/>
            </w:pPr>
            <w:r w:rsidRPr="009873CD">
              <w:t>Class</w:t>
            </w:r>
          </w:p>
        </w:tc>
        <w:tc>
          <w:tcPr>
            <w:tcW w:w="1373" w:type="dxa"/>
            <w:vAlign w:val="center"/>
            <w:tcPrChange w:id="31" w:author="Alwyn Williams" w:date="2020-10-05T16:14:00Z">
              <w:tcPr>
                <w:tcW w:w="1373" w:type="dxa"/>
                <w:vAlign w:val="center"/>
              </w:tcPr>
            </w:tcPrChange>
          </w:tcPr>
          <w:p w14:paraId="7AD882F6" w14:textId="77777777" w:rsidR="00BB0187" w:rsidRPr="009873CD" w:rsidRDefault="00BB0187" w:rsidP="003754B6">
            <w:pPr>
              <w:pStyle w:val="Tableheading"/>
              <w:rPr>
                <w:sz w:val="16"/>
                <w:szCs w:val="16"/>
              </w:rPr>
            </w:pPr>
            <w:r w:rsidRPr="009873CD">
              <w:rPr>
                <w:sz w:val="16"/>
                <w:szCs w:val="16"/>
              </w:rPr>
              <w:t>Abbreviation</w:t>
            </w:r>
          </w:p>
        </w:tc>
        <w:tc>
          <w:tcPr>
            <w:tcW w:w="2488" w:type="dxa"/>
            <w:vAlign w:val="center"/>
            <w:tcPrChange w:id="32" w:author="Alwyn Williams" w:date="2020-10-05T16:14:00Z">
              <w:tcPr>
                <w:tcW w:w="2488" w:type="dxa"/>
                <w:vAlign w:val="center"/>
              </w:tcPr>
            </w:tcPrChange>
          </w:tcPr>
          <w:p w14:paraId="5F250908" w14:textId="77777777" w:rsidR="00BB0187" w:rsidRPr="009873CD" w:rsidRDefault="00BB0187" w:rsidP="003754B6">
            <w:pPr>
              <w:pStyle w:val="Tableheading"/>
            </w:pPr>
            <w:r w:rsidRPr="009873CD">
              <w:t>General description</w:t>
            </w:r>
          </w:p>
        </w:tc>
        <w:tc>
          <w:tcPr>
            <w:tcW w:w="6301" w:type="dxa"/>
            <w:gridSpan w:val="3"/>
            <w:tcBorders>
              <w:bottom w:val="single" w:sz="4" w:space="0" w:color="auto"/>
            </w:tcBorders>
            <w:vAlign w:val="center"/>
            <w:tcPrChange w:id="33" w:author="Alwyn Williams" w:date="2020-10-05T16:14:00Z">
              <w:tcPr>
                <w:tcW w:w="6301" w:type="dxa"/>
                <w:gridSpan w:val="3"/>
                <w:tcBorders>
                  <w:bottom w:val="single" w:sz="4" w:space="0" w:color="auto"/>
                </w:tcBorders>
                <w:vAlign w:val="center"/>
              </w:tcPr>
            </w:tcPrChange>
          </w:tcPr>
          <w:p w14:paraId="2AD866E0" w14:textId="77777777" w:rsidR="00BB0187" w:rsidRPr="009873CD" w:rsidRDefault="00BB0187" w:rsidP="003754B6">
            <w:pPr>
              <w:pStyle w:val="Tableheading"/>
            </w:pPr>
            <w:r w:rsidRPr="009873CD">
              <w:t>IALA Specification</w:t>
            </w:r>
          </w:p>
        </w:tc>
        <w:tc>
          <w:tcPr>
            <w:tcW w:w="3118" w:type="dxa"/>
            <w:vAlign w:val="center"/>
            <w:tcPrChange w:id="34" w:author="Alwyn Williams" w:date="2020-10-05T16:14:00Z">
              <w:tcPr>
                <w:tcW w:w="3118" w:type="dxa"/>
                <w:vAlign w:val="center"/>
              </w:tcPr>
            </w:tcPrChange>
          </w:tcPr>
          <w:p w14:paraId="4AEF7997" w14:textId="77777777" w:rsidR="00BB0187" w:rsidRPr="009873CD" w:rsidRDefault="00BB0187" w:rsidP="003754B6">
            <w:pPr>
              <w:pStyle w:val="Tableheading"/>
            </w:pPr>
            <w:r w:rsidRPr="009873CD">
              <w:t>Particular use in the IALA Maritime Buoyage System</w:t>
            </w:r>
          </w:p>
        </w:tc>
      </w:tr>
      <w:tr w:rsidR="00B071DE" w:rsidRPr="009873CD" w14:paraId="63DBE500" w14:textId="77777777" w:rsidTr="005A039D">
        <w:trPr>
          <w:cantSplit/>
          <w:trPrChange w:id="35" w:author="Alwyn Williams" w:date="2020-10-05T16:14:00Z">
            <w:trPr>
              <w:cantSplit/>
            </w:trPr>
          </w:trPrChange>
        </w:trPr>
        <w:tc>
          <w:tcPr>
            <w:tcW w:w="707" w:type="dxa"/>
            <w:vMerge w:val="restart"/>
            <w:tcPrChange w:id="36" w:author="Alwyn Williams" w:date="2020-10-05T16:14:00Z">
              <w:tcPr>
                <w:tcW w:w="707" w:type="dxa"/>
                <w:vMerge w:val="restart"/>
              </w:tcPr>
            </w:tcPrChange>
          </w:tcPr>
          <w:p w14:paraId="22C16583" w14:textId="77777777" w:rsidR="00BB0187" w:rsidRPr="009873CD" w:rsidRDefault="00BB0187" w:rsidP="003754B6">
            <w:pPr>
              <w:pStyle w:val="Tabletext"/>
            </w:pPr>
            <w:r w:rsidRPr="009873CD">
              <w:t>1</w:t>
            </w:r>
          </w:p>
        </w:tc>
        <w:tc>
          <w:tcPr>
            <w:tcW w:w="1463" w:type="dxa"/>
            <w:vMerge w:val="restart"/>
            <w:tcPrChange w:id="37" w:author="Alwyn Williams" w:date="2020-10-05T16:14:00Z">
              <w:tcPr>
                <w:tcW w:w="1463" w:type="dxa"/>
                <w:vMerge w:val="restart"/>
              </w:tcPr>
            </w:tcPrChange>
          </w:tcPr>
          <w:p w14:paraId="706022B0" w14:textId="77777777" w:rsidR="00BB0187" w:rsidRPr="009873CD" w:rsidRDefault="00BB0187" w:rsidP="003754B6">
            <w:pPr>
              <w:pStyle w:val="Tabletext"/>
            </w:pPr>
            <w:r w:rsidRPr="009873CD">
              <w:t>FIXED LIGHT</w:t>
            </w:r>
          </w:p>
        </w:tc>
        <w:tc>
          <w:tcPr>
            <w:tcW w:w="1373" w:type="dxa"/>
            <w:vMerge w:val="restart"/>
            <w:tcPrChange w:id="38" w:author="Alwyn Williams" w:date="2020-10-05T16:14:00Z">
              <w:tcPr>
                <w:tcW w:w="1373" w:type="dxa"/>
                <w:vMerge w:val="restart"/>
              </w:tcPr>
            </w:tcPrChange>
          </w:tcPr>
          <w:p w14:paraId="331F9A72" w14:textId="77777777" w:rsidR="00BB0187" w:rsidRPr="009873CD" w:rsidRDefault="00BB0187" w:rsidP="003754B6">
            <w:pPr>
              <w:pStyle w:val="Tabletext"/>
            </w:pPr>
            <w:r w:rsidRPr="009873CD">
              <w:t>F</w:t>
            </w:r>
          </w:p>
        </w:tc>
        <w:tc>
          <w:tcPr>
            <w:tcW w:w="2488" w:type="dxa"/>
            <w:vMerge w:val="restart"/>
            <w:tcPrChange w:id="39" w:author="Alwyn Williams" w:date="2020-10-05T16:14:00Z">
              <w:tcPr>
                <w:tcW w:w="2488" w:type="dxa"/>
                <w:vMerge w:val="restart"/>
              </w:tcPr>
            </w:tcPrChange>
          </w:tcPr>
          <w:p w14:paraId="5E74DF74" w14:textId="77777777" w:rsidR="00BB0187" w:rsidRPr="009873CD" w:rsidRDefault="00BB0187" w:rsidP="003754B6">
            <w:pPr>
              <w:pStyle w:val="Tabletext"/>
            </w:pPr>
            <w:r w:rsidRPr="009873CD">
              <w:t>A light showing continuously and steadily.</w:t>
            </w:r>
          </w:p>
        </w:tc>
        <w:tc>
          <w:tcPr>
            <w:tcW w:w="6301" w:type="dxa"/>
            <w:gridSpan w:val="3"/>
            <w:tcBorders>
              <w:bottom w:val="nil"/>
            </w:tcBorders>
            <w:tcPrChange w:id="40" w:author="Alwyn Williams" w:date="2020-10-05T16:14:00Z">
              <w:tcPr>
                <w:tcW w:w="6301" w:type="dxa"/>
                <w:gridSpan w:val="3"/>
                <w:tcBorders>
                  <w:bottom w:val="nil"/>
                </w:tcBorders>
              </w:tcPr>
            </w:tcPrChange>
          </w:tcPr>
          <w:p w14:paraId="44AD4F64" w14:textId="77777777" w:rsidR="00BB0187" w:rsidRPr="009873CD" w:rsidRDefault="00BB0187" w:rsidP="003754B6">
            <w:pPr>
              <w:pStyle w:val="Tabletext"/>
            </w:pPr>
            <w:r w:rsidRPr="009873CD">
              <w:t>A single fixed light should be used with care because it may not be recognized as an aid to navigation light.</w:t>
            </w:r>
          </w:p>
        </w:tc>
        <w:tc>
          <w:tcPr>
            <w:tcW w:w="3118" w:type="dxa"/>
            <w:vMerge w:val="restart"/>
            <w:tcPrChange w:id="41" w:author="Alwyn Williams" w:date="2020-10-05T16:14:00Z">
              <w:tcPr>
                <w:tcW w:w="3118" w:type="dxa"/>
                <w:vMerge w:val="restart"/>
              </w:tcPr>
            </w:tcPrChange>
          </w:tcPr>
          <w:p w14:paraId="47CB7888" w14:textId="77777777" w:rsidR="00BB0187" w:rsidRPr="009873CD" w:rsidRDefault="00BB0187" w:rsidP="003754B6">
            <w:pPr>
              <w:pStyle w:val="Tabletext"/>
            </w:pPr>
            <w:r w:rsidRPr="009873CD">
              <w:t>A single fixed light shall not be used.</w:t>
            </w:r>
          </w:p>
        </w:tc>
      </w:tr>
      <w:tr w:rsidR="00B071DE" w:rsidRPr="009873CD" w14:paraId="7AB97203" w14:textId="77777777" w:rsidTr="005A039D">
        <w:trPr>
          <w:cantSplit/>
          <w:trPrChange w:id="42" w:author="Alwyn Williams" w:date="2020-10-05T16:14:00Z">
            <w:trPr>
              <w:cantSplit/>
            </w:trPr>
          </w:trPrChange>
        </w:trPr>
        <w:tc>
          <w:tcPr>
            <w:tcW w:w="707" w:type="dxa"/>
            <w:vMerge/>
            <w:tcPrChange w:id="43" w:author="Alwyn Williams" w:date="2020-10-05T16:14:00Z">
              <w:tcPr>
                <w:tcW w:w="707" w:type="dxa"/>
                <w:vMerge/>
              </w:tcPr>
            </w:tcPrChange>
          </w:tcPr>
          <w:p w14:paraId="05ED2AEA" w14:textId="77777777" w:rsidR="00BB0187" w:rsidRPr="009873CD" w:rsidRDefault="00BB0187" w:rsidP="003754B6">
            <w:pPr>
              <w:pStyle w:val="Tabletext"/>
            </w:pPr>
          </w:p>
        </w:tc>
        <w:tc>
          <w:tcPr>
            <w:tcW w:w="1463" w:type="dxa"/>
            <w:vMerge/>
            <w:tcPrChange w:id="44" w:author="Alwyn Williams" w:date="2020-10-05T16:14:00Z">
              <w:tcPr>
                <w:tcW w:w="1463" w:type="dxa"/>
                <w:vMerge/>
              </w:tcPr>
            </w:tcPrChange>
          </w:tcPr>
          <w:p w14:paraId="7693F46C" w14:textId="77777777" w:rsidR="00BB0187" w:rsidRPr="009873CD" w:rsidRDefault="00BB0187" w:rsidP="003754B6">
            <w:pPr>
              <w:pStyle w:val="Tabletext"/>
            </w:pPr>
          </w:p>
        </w:tc>
        <w:tc>
          <w:tcPr>
            <w:tcW w:w="1373" w:type="dxa"/>
            <w:vMerge/>
            <w:tcPrChange w:id="45" w:author="Alwyn Williams" w:date="2020-10-05T16:14:00Z">
              <w:tcPr>
                <w:tcW w:w="1373" w:type="dxa"/>
                <w:vMerge/>
              </w:tcPr>
            </w:tcPrChange>
          </w:tcPr>
          <w:p w14:paraId="2514D3E3" w14:textId="77777777" w:rsidR="00BB0187" w:rsidRPr="009873CD" w:rsidRDefault="00BB0187" w:rsidP="003754B6">
            <w:pPr>
              <w:pStyle w:val="Tabletext"/>
            </w:pPr>
          </w:p>
        </w:tc>
        <w:tc>
          <w:tcPr>
            <w:tcW w:w="2488" w:type="dxa"/>
            <w:vMerge/>
            <w:tcPrChange w:id="46" w:author="Alwyn Williams" w:date="2020-10-05T16:14:00Z">
              <w:tcPr>
                <w:tcW w:w="2488" w:type="dxa"/>
                <w:vMerge/>
              </w:tcPr>
            </w:tcPrChange>
          </w:tcPr>
          <w:p w14:paraId="2B1180A9" w14:textId="77777777" w:rsidR="00BB0187" w:rsidRPr="009873CD" w:rsidRDefault="00BB0187" w:rsidP="003754B6">
            <w:pPr>
              <w:pStyle w:val="Tabletext"/>
            </w:pPr>
          </w:p>
        </w:tc>
        <w:tc>
          <w:tcPr>
            <w:tcW w:w="739" w:type="dxa"/>
            <w:tcBorders>
              <w:top w:val="nil"/>
              <w:right w:val="nil"/>
            </w:tcBorders>
            <w:vAlign w:val="center"/>
            <w:tcPrChange w:id="47" w:author="Alwyn Williams" w:date="2020-10-05T16:14:00Z">
              <w:tcPr>
                <w:tcW w:w="739" w:type="dxa"/>
                <w:tcBorders>
                  <w:top w:val="nil"/>
                  <w:right w:val="nil"/>
                </w:tcBorders>
                <w:vAlign w:val="center"/>
              </w:tcPr>
            </w:tcPrChange>
          </w:tcPr>
          <w:p w14:paraId="59819B06" w14:textId="77777777" w:rsidR="00BB0187" w:rsidRPr="009873CD" w:rsidRDefault="00BB0187" w:rsidP="003754B6">
            <w:pPr>
              <w:pStyle w:val="Tabletext"/>
            </w:pPr>
          </w:p>
        </w:tc>
        <w:tc>
          <w:tcPr>
            <w:tcW w:w="4251" w:type="dxa"/>
            <w:tcBorders>
              <w:top w:val="nil"/>
              <w:left w:val="nil"/>
              <w:right w:val="nil"/>
            </w:tcBorders>
            <w:vAlign w:val="center"/>
            <w:tcPrChange w:id="48" w:author="Alwyn Williams" w:date="2020-10-05T16:14:00Z">
              <w:tcPr>
                <w:tcW w:w="4251" w:type="dxa"/>
                <w:tcBorders>
                  <w:top w:val="nil"/>
                  <w:left w:val="nil"/>
                  <w:right w:val="nil"/>
                </w:tcBorders>
                <w:vAlign w:val="center"/>
              </w:tcPr>
            </w:tcPrChange>
          </w:tcPr>
          <w:p w14:paraId="5C2527E5" w14:textId="77777777" w:rsidR="00BB0187" w:rsidRPr="009873CD" w:rsidRDefault="00BB0187" w:rsidP="003754B6">
            <w:pPr>
              <w:pStyle w:val="Tabletext"/>
            </w:pPr>
            <w:r w:rsidRPr="009873CD">
              <w:rPr>
                <w:noProof/>
                <w:lang w:eastAsia="en-GB"/>
              </w:rPr>
              <w:drawing>
                <wp:inline distT="0" distB="0" distL="0" distR="0" wp14:anchorId="46CB5EA9" wp14:editId="02FB4108">
                  <wp:extent cx="2637155" cy="520700"/>
                  <wp:effectExtent l="0" t="0" r="0" b="0"/>
                  <wp:docPr id="19" name="Picture 19" descr="01%20-%20Picture%2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20-%20Picture%20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37155" cy="520700"/>
                          </a:xfrm>
                          <a:prstGeom prst="rect">
                            <a:avLst/>
                          </a:prstGeom>
                          <a:noFill/>
                          <a:ln>
                            <a:noFill/>
                          </a:ln>
                        </pic:spPr>
                      </pic:pic>
                    </a:graphicData>
                  </a:graphic>
                </wp:inline>
              </w:drawing>
            </w:r>
          </w:p>
        </w:tc>
        <w:tc>
          <w:tcPr>
            <w:tcW w:w="1311" w:type="dxa"/>
            <w:tcBorders>
              <w:top w:val="nil"/>
              <w:left w:val="nil"/>
            </w:tcBorders>
            <w:vAlign w:val="center"/>
            <w:tcPrChange w:id="49" w:author="Alwyn Williams" w:date="2020-10-05T16:14:00Z">
              <w:tcPr>
                <w:tcW w:w="1311" w:type="dxa"/>
                <w:tcBorders>
                  <w:top w:val="nil"/>
                  <w:left w:val="nil"/>
                </w:tcBorders>
                <w:vAlign w:val="center"/>
              </w:tcPr>
            </w:tcPrChange>
          </w:tcPr>
          <w:p w14:paraId="1878598E" w14:textId="77777777" w:rsidR="00BB0187" w:rsidRPr="009873CD" w:rsidRDefault="00BB0187" w:rsidP="003754B6">
            <w:pPr>
              <w:pStyle w:val="Tabletext"/>
            </w:pPr>
          </w:p>
        </w:tc>
        <w:tc>
          <w:tcPr>
            <w:tcW w:w="3118" w:type="dxa"/>
            <w:vMerge/>
            <w:tcPrChange w:id="50" w:author="Alwyn Williams" w:date="2020-10-05T16:14:00Z">
              <w:tcPr>
                <w:tcW w:w="3118" w:type="dxa"/>
                <w:vMerge/>
              </w:tcPr>
            </w:tcPrChange>
          </w:tcPr>
          <w:p w14:paraId="5C105C80" w14:textId="77777777" w:rsidR="00BB0187" w:rsidRPr="009873CD" w:rsidRDefault="00BB0187" w:rsidP="003754B6">
            <w:pPr>
              <w:pStyle w:val="Tabletext"/>
            </w:pPr>
          </w:p>
        </w:tc>
      </w:tr>
      <w:tr w:rsidR="00B071DE" w:rsidRPr="009873CD" w14:paraId="720DE3D4" w14:textId="77777777" w:rsidTr="005A039D">
        <w:trPr>
          <w:cantSplit/>
          <w:trPrChange w:id="51" w:author="Alwyn Williams" w:date="2020-10-05T16:14:00Z">
            <w:trPr>
              <w:cantSplit/>
            </w:trPr>
          </w:trPrChange>
        </w:trPr>
        <w:tc>
          <w:tcPr>
            <w:tcW w:w="707" w:type="dxa"/>
            <w:tcPrChange w:id="52" w:author="Alwyn Williams" w:date="2020-10-05T16:14:00Z">
              <w:tcPr>
                <w:tcW w:w="707" w:type="dxa"/>
              </w:tcPr>
            </w:tcPrChange>
          </w:tcPr>
          <w:p w14:paraId="3757E34A" w14:textId="77777777" w:rsidR="00BB0187" w:rsidRPr="009873CD" w:rsidRDefault="00BB0187" w:rsidP="003754B6">
            <w:pPr>
              <w:pStyle w:val="Tabletext"/>
            </w:pPr>
            <w:r w:rsidRPr="009873CD">
              <w:t>2</w:t>
            </w:r>
          </w:p>
        </w:tc>
        <w:tc>
          <w:tcPr>
            <w:tcW w:w="1463" w:type="dxa"/>
            <w:tcPrChange w:id="53" w:author="Alwyn Williams" w:date="2020-10-05T16:14:00Z">
              <w:tcPr>
                <w:tcW w:w="1463" w:type="dxa"/>
              </w:tcPr>
            </w:tcPrChange>
          </w:tcPr>
          <w:p w14:paraId="41B74DA6" w14:textId="77777777" w:rsidR="00BB0187" w:rsidRPr="009873CD" w:rsidRDefault="00BB0187" w:rsidP="003754B6">
            <w:pPr>
              <w:pStyle w:val="Tabletext"/>
            </w:pPr>
            <w:r w:rsidRPr="009873CD">
              <w:t>OCCULTING LIGHT</w:t>
            </w:r>
          </w:p>
        </w:tc>
        <w:tc>
          <w:tcPr>
            <w:tcW w:w="1373" w:type="dxa"/>
            <w:tcPrChange w:id="54" w:author="Alwyn Williams" w:date="2020-10-05T16:14:00Z">
              <w:tcPr>
                <w:tcW w:w="1373" w:type="dxa"/>
              </w:tcPr>
            </w:tcPrChange>
          </w:tcPr>
          <w:p w14:paraId="302AA2E3" w14:textId="77777777" w:rsidR="00BB0187" w:rsidRPr="009873CD" w:rsidRDefault="00BB0187" w:rsidP="003754B6">
            <w:pPr>
              <w:pStyle w:val="Tabletext"/>
            </w:pPr>
          </w:p>
        </w:tc>
        <w:tc>
          <w:tcPr>
            <w:tcW w:w="2488" w:type="dxa"/>
            <w:tcPrChange w:id="55" w:author="Alwyn Williams" w:date="2020-10-05T16:14:00Z">
              <w:tcPr>
                <w:tcW w:w="2488" w:type="dxa"/>
              </w:tcPr>
            </w:tcPrChange>
          </w:tcPr>
          <w:p w14:paraId="6EB7A02D" w14:textId="77777777" w:rsidR="00BB0187" w:rsidRPr="009873CD" w:rsidRDefault="00BB0187" w:rsidP="003754B6">
            <w:pPr>
              <w:pStyle w:val="Tabletext"/>
            </w:pPr>
            <w:r w:rsidRPr="009873CD">
              <w:t>A light in which the total duration of light in a period is longer than the total duration of darkness and the intervals of darkness (eclipses) are usually of equal duration.</w:t>
            </w:r>
          </w:p>
        </w:tc>
        <w:tc>
          <w:tcPr>
            <w:tcW w:w="6301" w:type="dxa"/>
            <w:gridSpan w:val="3"/>
            <w:tcBorders>
              <w:bottom w:val="single" w:sz="4" w:space="0" w:color="auto"/>
            </w:tcBorders>
            <w:tcPrChange w:id="56" w:author="Alwyn Williams" w:date="2020-10-05T16:14:00Z">
              <w:tcPr>
                <w:tcW w:w="6301" w:type="dxa"/>
                <w:gridSpan w:val="3"/>
                <w:tcBorders>
                  <w:bottom w:val="single" w:sz="4" w:space="0" w:color="auto"/>
                </w:tcBorders>
              </w:tcPr>
            </w:tcPrChange>
          </w:tcPr>
          <w:p w14:paraId="1588C3A7" w14:textId="77777777" w:rsidR="00BB0187" w:rsidRPr="009873CD" w:rsidRDefault="00BB0187" w:rsidP="003754B6">
            <w:pPr>
              <w:pStyle w:val="Tabletext"/>
            </w:pPr>
            <w:r w:rsidRPr="009873CD">
              <w:t xml:space="preserve">A light in which the total duration of light in a period </w:t>
            </w:r>
            <w:r w:rsidRPr="009873CD">
              <w:rPr>
                <w:i/>
              </w:rPr>
              <w:t xml:space="preserve">is clearly </w:t>
            </w:r>
            <w:r w:rsidRPr="009873CD">
              <w:t>longer than the total duration of darkness and all the eclipses are of equal duration.</w:t>
            </w:r>
          </w:p>
        </w:tc>
        <w:tc>
          <w:tcPr>
            <w:tcW w:w="3118" w:type="dxa"/>
            <w:tcPrChange w:id="57" w:author="Alwyn Williams" w:date="2020-10-05T16:14:00Z">
              <w:tcPr>
                <w:tcW w:w="3118" w:type="dxa"/>
              </w:tcPr>
            </w:tcPrChange>
          </w:tcPr>
          <w:p w14:paraId="3AC6A753" w14:textId="77777777" w:rsidR="00BB0187" w:rsidRPr="009873CD" w:rsidRDefault="00BB0187" w:rsidP="003754B6">
            <w:pPr>
              <w:pStyle w:val="Tabletext"/>
            </w:pPr>
          </w:p>
        </w:tc>
      </w:tr>
      <w:tr w:rsidR="00B071DE" w:rsidRPr="009873CD" w14:paraId="54103BD5" w14:textId="77777777" w:rsidTr="005A039D">
        <w:trPr>
          <w:cantSplit/>
          <w:trPrChange w:id="58" w:author="Alwyn Williams" w:date="2020-10-05T16:14:00Z">
            <w:trPr>
              <w:cantSplit/>
            </w:trPr>
          </w:trPrChange>
        </w:trPr>
        <w:tc>
          <w:tcPr>
            <w:tcW w:w="707" w:type="dxa"/>
            <w:vMerge w:val="restart"/>
            <w:tcPrChange w:id="59" w:author="Alwyn Williams" w:date="2020-10-05T16:14:00Z">
              <w:tcPr>
                <w:tcW w:w="707" w:type="dxa"/>
                <w:vMerge w:val="restart"/>
              </w:tcPr>
            </w:tcPrChange>
          </w:tcPr>
          <w:p w14:paraId="19EA4390" w14:textId="77777777" w:rsidR="00BB0187" w:rsidRPr="009873CD" w:rsidRDefault="00BB0187" w:rsidP="003754B6">
            <w:pPr>
              <w:pStyle w:val="Tabletext"/>
            </w:pPr>
            <w:r w:rsidRPr="009873CD">
              <w:t>2.1</w:t>
            </w:r>
          </w:p>
        </w:tc>
        <w:tc>
          <w:tcPr>
            <w:tcW w:w="1463" w:type="dxa"/>
            <w:vMerge w:val="restart"/>
            <w:tcPrChange w:id="60" w:author="Alwyn Williams" w:date="2020-10-05T16:14:00Z">
              <w:tcPr>
                <w:tcW w:w="1463" w:type="dxa"/>
                <w:vMerge w:val="restart"/>
              </w:tcPr>
            </w:tcPrChange>
          </w:tcPr>
          <w:p w14:paraId="4B2EB56B" w14:textId="77777777" w:rsidR="00BB0187" w:rsidRPr="009873CD" w:rsidRDefault="00BB0187" w:rsidP="003754B6">
            <w:pPr>
              <w:pStyle w:val="Tabletext"/>
            </w:pPr>
            <w:r w:rsidRPr="009873CD">
              <w:t>Single-occulting light</w:t>
            </w:r>
          </w:p>
        </w:tc>
        <w:tc>
          <w:tcPr>
            <w:tcW w:w="1373" w:type="dxa"/>
            <w:vMerge w:val="restart"/>
            <w:tcPrChange w:id="61" w:author="Alwyn Williams" w:date="2020-10-05T16:14:00Z">
              <w:tcPr>
                <w:tcW w:w="1373" w:type="dxa"/>
                <w:vMerge w:val="restart"/>
              </w:tcPr>
            </w:tcPrChange>
          </w:tcPr>
          <w:p w14:paraId="59F295FF" w14:textId="77777777" w:rsidR="00BB0187" w:rsidRPr="009873CD" w:rsidRDefault="00BB0187" w:rsidP="003754B6">
            <w:pPr>
              <w:pStyle w:val="Tabletext"/>
            </w:pPr>
            <w:proofErr w:type="spellStart"/>
            <w:r w:rsidRPr="009873CD">
              <w:t>Oc</w:t>
            </w:r>
            <w:proofErr w:type="spellEnd"/>
          </w:p>
        </w:tc>
        <w:tc>
          <w:tcPr>
            <w:tcW w:w="2488" w:type="dxa"/>
            <w:vMerge w:val="restart"/>
            <w:tcPrChange w:id="62" w:author="Alwyn Williams" w:date="2020-10-05T16:14:00Z">
              <w:tcPr>
                <w:tcW w:w="2488" w:type="dxa"/>
                <w:vMerge w:val="restart"/>
              </w:tcPr>
            </w:tcPrChange>
          </w:tcPr>
          <w:p w14:paraId="4A714675" w14:textId="77777777" w:rsidR="00BB0187" w:rsidRPr="009873CD" w:rsidRDefault="00BB0187" w:rsidP="003754B6">
            <w:pPr>
              <w:pStyle w:val="Tabletext"/>
            </w:pPr>
            <w:r w:rsidRPr="009873CD">
              <w:t>An occulting light in which an eclipse is regularly repeated</w:t>
            </w:r>
          </w:p>
        </w:tc>
        <w:tc>
          <w:tcPr>
            <w:tcW w:w="6301" w:type="dxa"/>
            <w:gridSpan w:val="3"/>
            <w:tcBorders>
              <w:bottom w:val="nil"/>
            </w:tcBorders>
            <w:tcPrChange w:id="63" w:author="Alwyn Williams" w:date="2020-10-05T16:14:00Z">
              <w:tcPr>
                <w:tcW w:w="6301" w:type="dxa"/>
                <w:gridSpan w:val="3"/>
                <w:tcBorders>
                  <w:bottom w:val="nil"/>
                </w:tcBorders>
              </w:tcPr>
            </w:tcPrChange>
          </w:tcPr>
          <w:p w14:paraId="76A8C2C7" w14:textId="77777777" w:rsidR="00BB0187" w:rsidRPr="009873CD" w:rsidRDefault="00BB0187" w:rsidP="003754B6">
            <w:pPr>
              <w:pStyle w:val="Tabletext"/>
            </w:pPr>
            <w:r w:rsidRPr="009873CD">
              <w:t xml:space="preserve">The duration of an appearance of light should not be less than three times the duration of an eclipse. </w:t>
            </w:r>
            <w:r>
              <w:t xml:space="preserve"> </w:t>
            </w:r>
            <w:r w:rsidRPr="009873CD">
              <w:t>The period should not be less than 2 s</w:t>
            </w:r>
          </w:p>
        </w:tc>
        <w:tc>
          <w:tcPr>
            <w:tcW w:w="3118" w:type="dxa"/>
            <w:vMerge w:val="restart"/>
            <w:tcPrChange w:id="64" w:author="Alwyn Williams" w:date="2020-10-05T16:14:00Z">
              <w:tcPr>
                <w:tcW w:w="3118" w:type="dxa"/>
                <w:vMerge w:val="restart"/>
              </w:tcPr>
            </w:tcPrChange>
          </w:tcPr>
          <w:p w14:paraId="4345490C" w14:textId="77777777" w:rsidR="00BB0187" w:rsidRPr="009873CD" w:rsidRDefault="00BB0187" w:rsidP="003754B6">
            <w:pPr>
              <w:pStyle w:val="Tabletext"/>
            </w:pPr>
            <w:r w:rsidRPr="009873CD">
              <w:t>A single</w:t>
            </w:r>
            <w:r w:rsidRPr="009873CD">
              <w:noBreakHyphen/>
              <w:t xml:space="preserve">occulting </w:t>
            </w:r>
            <w:r w:rsidRPr="009873CD">
              <w:rPr>
                <w:i/>
              </w:rPr>
              <w:t xml:space="preserve">White </w:t>
            </w:r>
            <w:r w:rsidRPr="009873CD">
              <w:t>light indicates a safe</w:t>
            </w:r>
            <w:r w:rsidRPr="009873CD">
              <w:noBreakHyphen/>
              <w:t>water mark.</w:t>
            </w:r>
          </w:p>
        </w:tc>
      </w:tr>
      <w:tr w:rsidR="00B071DE" w:rsidRPr="009873CD" w14:paraId="127BDE07" w14:textId="77777777" w:rsidTr="005A039D">
        <w:trPr>
          <w:cantSplit/>
          <w:trPrChange w:id="65" w:author="Alwyn Williams" w:date="2020-10-05T16:14:00Z">
            <w:trPr>
              <w:cantSplit/>
            </w:trPr>
          </w:trPrChange>
        </w:trPr>
        <w:tc>
          <w:tcPr>
            <w:tcW w:w="707" w:type="dxa"/>
            <w:vMerge/>
            <w:tcPrChange w:id="66" w:author="Alwyn Williams" w:date="2020-10-05T16:14:00Z">
              <w:tcPr>
                <w:tcW w:w="707" w:type="dxa"/>
                <w:vMerge/>
              </w:tcPr>
            </w:tcPrChange>
          </w:tcPr>
          <w:p w14:paraId="0DD4387E" w14:textId="77777777" w:rsidR="00BB0187" w:rsidRPr="009873CD" w:rsidRDefault="00BB0187" w:rsidP="003754B6">
            <w:pPr>
              <w:pStyle w:val="Tabletext"/>
            </w:pPr>
          </w:p>
        </w:tc>
        <w:tc>
          <w:tcPr>
            <w:tcW w:w="1463" w:type="dxa"/>
            <w:vMerge/>
            <w:tcPrChange w:id="67" w:author="Alwyn Williams" w:date="2020-10-05T16:14:00Z">
              <w:tcPr>
                <w:tcW w:w="1463" w:type="dxa"/>
                <w:vMerge/>
              </w:tcPr>
            </w:tcPrChange>
          </w:tcPr>
          <w:p w14:paraId="2187F2A5" w14:textId="77777777" w:rsidR="00BB0187" w:rsidRPr="009873CD" w:rsidRDefault="00BB0187" w:rsidP="003754B6">
            <w:pPr>
              <w:pStyle w:val="Tabletext"/>
            </w:pPr>
          </w:p>
        </w:tc>
        <w:tc>
          <w:tcPr>
            <w:tcW w:w="1373" w:type="dxa"/>
            <w:vMerge/>
            <w:tcPrChange w:id="68" w:author="Alwyn Williams" w:date="2020-10-05T16:14:00Z">
              <w:tcPr>
                <w:tcW w:w="1373" w:type="dxa"/>
                <w:vMerge/>
              </w:tcPr>
            </w:tcPrChange>
          </w:tcPr>
          <w:p w14:paraId="7774789B" w14:textId="77777777" w:rsidR="00BB0187" w:rsidRPr="009873CD" w:rsidRDefault="00BB0187" w:rsidP="003754B6">
            <w:pPr>
              <w:pStyle w:val="Tabletext"/>
            </w:pPr>
          </w:p>
        </w:tc>
        <w:tc>
          <w:tcPr>
            <w:tcW w:w="2488" w:type="dxa"/>
            <w:vMerge/>
            <w:tcPrChange w:id="69" w:author="Alwyn Williams" w:date="2020-10-05T16:14:00Z">
              <w:tcPr>
                <w:tcW w:w="2488" w:type="dxa"/>
                <w:vMerge/>
              </w:tcPr>
            </w:tcPrChange>
          </w:tcPr>
          <w:p w14:paraId="4A43DC40" w14:textId="77777777" w:rsidR="00BB0187" w:rsidRPr="009873CD" w:rsidRDefault="00BB0187" w:rsidP="003754B6">
            <w:pPr>
              <w:pStyle w:val="Tabletext"/>
            </w:pPr>
          </w:p>
        </w:tc>
        <w:tc>
          <w:tcPr>
            <w:tcW w:w="739" w:type="dxa"/>
            <w:tcBorders>
              <w:top w:val="nil"/>
              <w:bottom w:val="single" w:sz="4" w:space="0" w:color="auto"/>
              <w:right w:val="nil"/>
            </w:tcBorders>
            <w:vAlign w:val="center"/>
            <w:tcPrChange w:id="70" w:author="Alwyn Williams" w:date="2020-10-05T16:14:00Z">
              <w:tcPr>
                <w:tcW w:w="739" w:type="dxa"/>
                <w:tcBorders>
                  <w:top w:val="nil"/>
                  <w:bottom w:val="single" w:sz="4" w:space="0" w:color="auto"/>
                  <w:right w:val="nil"/>
                </w:tcBorders>
                <w:vAlign w:val="center"/>
              </w:tcPr>
            </w:tcPrChange>
          </w:tcPr>
          <w:p w14:paraId="28656C87" w14:textId="77777777" w:rsidR="00BB0187" w:rsidRPr="009873CD" w:rsidRDefault="00BB0187" w:rsidP="003754B6">
            <w:pPr>
              <w:pStyle w:val="Tabletext"/>
            </w:pPr>
          </w:p>
        </w:tc>
        <w:tc>
          <w:tcPr>
            <w:tcW w:w="4251" w:type="dxa"/>
            <w:tcBorders>
              <w:top w:val="nil"/>
              <w:left w:val="nil"/>
              <w:bottom w:val="single" w:sz="4" w:space="0" w:color="auto"/>
              <w:right w:val="nil"/>
            </w:tcBorders>
            <w:vAlign w:val="center"/>
            <w:tcPrChange w:id="71" w:author="Alwyn Williams" w:date="2020-10-05T16:14:00Z">
              <w:tcPr>
                <w:tcW w:w="4251" w:type="dxa"/>
                <w:tcBorders>
                  <w:top w:val="nil"/>
                  <w:left w:val="nil"/>
                  <w:bottom w:val="single" w:sz="4" w:space="0" w:color="auto"/>
                  <w:right w:val="nil"/>
                </w:tcBorders>
                <w:vAlign w:val="center"/>
              </w:tcPr>
            </w:tcPrChange>
          </w:tcPr>
          <w:p w14:paraId="56013263" w14:textId="77777777" w:rsidR="00BB0187" w:rsidRPr="009873CD" w:rsidRDefault="00BB0187" w:rsidP="003754B6">
            <w:pPr>
              <w:pStyle w:val="Tabletext"/>
            </w:pPr>
            <w:r w:rsidRPr="009873CD">
              <w:rPr>
                <w:noProof/>
                <w:lang w:eastAsia="en-GB"/>
              </w:rPr>
              <w:drawing>
                <wp:inline distT="0" distB="0" distL="0" distR="0" wp14:anchorId="7BFA75E4" wp14:editId="5289AF8E">
                  <wp:extent cx="2679700" cy="531495"/>
                  <wp:effectExtent l="0" t="0" r="6350" b="1905"/>
                  <wp:docPr id="18" name="Picture 18" descr="02%20-%20Picture%20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20-%20Picture%20Oc"/>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679700" cy="531495"/>
                          </a:xfrm>
                          <a:prstGeom prst="rect">
                            <a:avLst/>
                          </a:prstGeom>
                          <a:noFill/>
                          <a:ln>
                            <a:noFill/>
                          </a:ln>
                        </pic:spPr>
                      </pic:pic>
                    </a:graphicData>
                  </a:graphic>
                </wp:inline>
              </w:drawing>
            </w:r>
          </w:p>
          <w:p w14:paraId="06F6D46A" w14:textId="77777777" w:rsidR="00BB0187" w:rsidRPr="009873CD" w:rsidRDefault="00BB0187" w:rsidP="003754B6">
            <w:pPr>
              <w:pStyle w:val="Tabletext"/>
            </w:pPr>
            <w:r w:rsidRPr="009873CD">
              <w:t xml:space="preserve"> Example:   l = 3 s;   d = 1 s;   p = 4 s</w:t>
            </w:r>
          </w:p>
        </w:tc>
        <w:tc>
          <w:tcPr>
            <w:tcW w:w="1311" w:type="dxa"/>
            <w:tcBorders>
              <w:top w:val="nil"/>
              <w:left w:val="nil"/>
              <w:bottom w:val="single" w:sz="4" w:space="0" w:color="auto"/>
            </w:tcBorders>
            <w:vAlign w:val="center"/>
            <w:tcPrChange w:id="72" w:author="Alwyn Williams" w:date="2020-10-05T16:14:00Z">
              <w:tcPr>
                <w:tcW w:w="1311" w:type="dxa"/>
                <w:tcBorders>
                  <w:top w:val="nil"/>
                  <w:left w:val="nil"/>
                  <w:bottom w:val="single" w:sz="4" w:space="0" w:color="auto"/>
                </w:tcBorders>
                <w:vAlign w:val="center"/>
              </w:tcPr>
            </w:tcPrChange>
          </w:tcPr>
          <w:p w14:paraId="463F8ED2" w14:textId="6C90F8C6" w:rsidR="00BB0187" w:rsidRPr="009873CD" w:rsidRDefault="0068435A" w:rsidP="003754B6">
            <w:pPr>
              <w:pStyle w:val="Tabletext"/>
            </w:pPr>
            <w:r>
              <w:t>l</w:t>
            </w:r>
            <w:r w:rsidR="00BB0187" w:rsidRPr="009873CD">
              <w:t xml:space="preserve"> ≥ 3 d</w:t>
            </w:r>
            <w:r w:rsidR="00BB0187" w:rsidRPr="009873CD">
              <w:br/>
              <w:t xml:space="preserve"> p ≥ 2 s</w:t>
            </w:r>
          </w:p>
        </w:tc>
        <w:tc>
          <w:tcPr>
            <w:tcW w:w="3118" w:type="dxa"/>
            <w:vMerge/>
            <w:tcPrChange w:id="73" w:author="Alwyn Williams" w:date="2020-10-05T16:14:00Z">
              <w:tcPr>
                <w:tcW w:w="3118" w:type="dxa"/>
                <w:vMerge/>
              </w:tcPr>
            </w:tcPrChange>
          </w:tcPr>
          <w:p w14:paraId="0F56DD7E" w14:textId="77777777" w:rsidR="00BB0187" w:rsidRPr="009873CD" w:rsidRDefault="00BB0187" w:rsidP="003754B6">
            <w:pPr>
              <w:pStyle w:val="Tabletext"/>
            </w:pPr>
          </w:p>
        </w:tc>
      </w:tr>
      <w:tr w:rsidR="00B071DE" w:rsidRPr="009873CD" w14:paraId="298F35BE" w14:textId="77777777" w:rsidTr="005A039D">
        <w:trPr>
          <w:cantSplit/>
          <w:trPrChange w:id="74" w:author="Alwyn Williams" w:date="2020-10-05T16:14:00Z">
            <w:trPr>
              <w:cantSplit/>
            </w:trPr>
          </w:trPrChange>
        </w:trPr>
        <w:tc>
          <w:tcPr>
            <w:tcW w:w="707" w:type="dxa"/>
            <w:vMerge w:val="restart"/>
            <w:tcPrChange w:id="75" w:author="Alwyn Williams" w:date="2020-10-05T16:14:00Z">
              <w:tcPr>
                <w:tcW w:w="707" w:type="dxa"/>
                <w:vMerge w:val="restart"/>
              </w:tcPr>
            </w:tcPrChange>
          </w:tcPr>
          <w:p w14:paraId="35016F50"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lastRenderedPageBreak/>
              <w:t>2.2</w:t>
            </w:r>
          </w:p>
        </w:tc>
        <w:tc>
          <w:tcPr>
            <w:tcW w:w="1463" w:type="dxa"/>
            <w:vMerge w:val="restart"/>
            <w:tcPrChange w:id="76" w:author="Alwyn Williams" w:date="2020-10-05T16:14:00Z">
              <w:tcPr>
                <w:tcW w:w="1463" w:type="dxa"/>
                <w:vMerge w:val="restart"/>
              </w:tcPr>
            </w:tcPrChange>
          </w:tcPr>
          <w:p w14:paraId="13180F74"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Group</w:t>
            </w:r>
            <w:r w:rsidRPr="009873CD">
              <w:rPr>
                <w:rFonts w:cs="Arial"/>
                <w:szCs w:val="18"/>
              </w:rPr>
              <w:noBreakHyphen/>
              <w:t>occulting light</w:t>
            </w:r>
          </w:p>
        </w:tc>
        <w:tc>
          <w:tcPr>
            <w:tcW w:w="1373" w:type="dxa"/>
            <w:vMerge w:val="restart"/>
            <w:tcPrChange w:id="77" w:author="Alwyn Williams" w:date="2020-10-05T16:14:00Z">
              <w:tcPr>
                <w:tcW w:w="1373" w:type="dxa"/>
                <w:vMerge w:val="restart"/>
              </w:tcPr>
            </w:tcPrChange>
          </w:tcPr>
          <w:p w14:paraId="1D15A23F" w14:textId="77777777" w:rsidR="00BB0187" w:rsidRPr="009873CD" w:rsidRDefault="00BB0187" w:rsidP="003754B6">
            <w:pPr>
              <w:tabs>
                <w:tab w:val="right" w:pos="10938"/>
              </w:tabs>
              <w:spacing w:before="60" w:after="60" w:line="240" w:lineRule="exact"/>
              <w:rPr>
                <w:rFonts w:cs="Arial"/>
                <w:szCs w:val="18"/>
              </w:rPr>
            </w:pPr>
            <w:proofErr w:type="spellStart"/>
            <w:r w:rsidRPr="009873CD">
              <w:rPr>
                <w:rFonts w:cs="Arial"/>
                <w:szCs w:val="18"/>
              </w:rPr>
              <w:t>Oc</w:t>
            </w:r>
            <w:proofErr w:type="spellEnd"/>
            <w:r w:rsidRPr="009873CD">
              <w:rPr>
                <w:rFonts w:cs="Arial"/>
                <w:szCs w:val="18"/>
              </w:rPr>
              <w:t>(#)</w:t>
            </w:r>
          </w:p>
          <w:p w14:paraId="61FDFAD7"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 xml:space="preserve">e.g. </w:t>
            </w:r>
            <w:proofErr w:type="spellStart"/>
            <w:r w:rsidRPr="009873CD">
              <w:rPr>
                <w:rFonts w:cs="Arial"/>
                <w:szCs w:val="18"/>
              </w:rPr>
              <w:t>Oc</w:t>
            </w:r>
            <w:proofErr w:type="spellEnd"/>
            <w:r w:rsidRPr="009873CD">
              <w:rPr>
                <w:rFonts w:cs="Arial"/>
                <w:szCs w:val="18"/>
              </w:rPr>
              <w:t>(2)</w:t>
            </w:r>
          </w:p>
        </w:tc>
        <w:tc>
          <w:tcPr>
            <w:tcW w:w="2488" w:type="dxa"/>
            <w:vMerge w:val="restart"/>
            <w:tcPrChange w:id="78" w:author="Alwyn Williams" w:date="2020-10-05T16:14:00Z">
              <w:tcPr>
                <w:tcW w:w="2488" w:type="dxa"/>
                <w:vMerge w:val="restart"/>
              </w:tcPr>
            </w:tcPrChange>
          </w:tcPr>
          <w:p w14:paraId="678CED89"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An occulting light in which a group of eclipses, specified in number, is regularly repeated.</w:t>
            </w:r>
          </w:p>
        </w:tc>
        <w:tc>
          <w:tcPr>
            <w:tcW w:w="6301" w:type="dxa"/>
            <w:gridSpan w:val="3"/>
            <w:tcBorders>
              <w:bottom w:val="nil"/>
            </w:tcBorders>
            <w:tcPrChange w:id="79" w:author="Alwyn Williams" w:date="2020-10-05T16:14:00Z">
              <w:tcPr>
                <w:tcW w:w="6301" w:type="dxa"/>
                <w:gridSpan w:val="3"/>
                <w:tcBorders>
                  <w:bottom w:val="nil"/>
                </w:tcBorders>
              </w:tcPr>
            </w:tcPrChange>
          </w:tcPr>
          <w:p w14:paraId="24817C09" w14:textId="77777777" w:rsidR="00BB0187" w:rsidRPr="009873CD" w:rsidRDefault="00BB0187" w:rsidP="003754B6">
            <w:pPr>
              <w:spacing w:line="240" w:lineRule="exact"/>
              <w:rPr>
                <w:rFonts w:cs="Arial"/>
                <w:szCs w:val="18"/>
              </w:rPr>
            </w:pPr>
            <w:r w:rsidRPr="009873CD">
              <w:rPr>
                <w:rFonts w:cs="Arial"/>
                <w:szCs w:val="18"/>
              </w:rPr>
              <w:t>The appearances of light between the eclipses in a group are of equal duration, and this duration is clearly shorter than the duration of the appearance of light between successive groups.</w:t>
            </w:r>
          </w:p>
          <w:p w14:paraId="168021E4" w14:textId="77777777" w:rsidR="00BB0187" w:rsidRPr="009873CD" w:rsidRDefault="00BB0187" w:rsidP="003754B6">
            <w:pPr>
              <w:spacing w:line="240" w:lineRule="exact"/>
              <w:rPr>
                <w:rFonts w:cs="Arial"/>
                <w:szCs w:val="18"/>
              </w:rPr>
            </w:pPr>
            <w:r w:rsidRPr="009873CD">
              <w:rPr>
                <w:rFonts w:cs="Arial"/>
                <w:szCs w:val="18"/>
              </w:rPr>
              <w:t xml:space="preserve">The number of eclipses in a group should not be greater than </w:t>
            </w:r>
            <w:proofErr w:type="gramStart"/>
            <w:r w:rsidRPr="009873CD">
              <w:rPr>
                <w:rFonts w:cs="Arial"/>
                <w:szCs w:val="18"/>
              </w:rPr>
              <w:t>four</w:t>
            </w:r>
            <w:proofErr w:type="gramEnd"/>
            <w:r w:rsidRPr="009873CD">
              <w:rPr>
                <w:rFonts w:cs="Arial"/>
                <w:szCs w:val="18"/>
              </w:rPr>
              <w:t xml:space="preserve"> in general, and should be five only as an exception.</w:t>
            </w:r>
          </w:p>
          <w:p w14:paraId="4CA0D948" w14:textId="77777777" w:rsidR="00BB0187" w:rsidRPr="009873CD" w:rsidRDefault="00BB0187" w:rsidP="003754B6">
            <w:pPr>
              <w:spacing w:line="240" w:lineRule="exact"/>
              <w:rPr>
                <w:rFonts w:cs="Arial"/>
                <w:szCs w:val="18"/>
              </w:rPr>
            </w:pPr>
            <w:r w:rsidRPr="009873CD">
              <w:rPr>
                <w:rFonts w:cs="Arial"/>
                <w:szCs w:val="18"/>
              </w:rPr>
              <w:t>The duration of an appearance of light within a group should not be less than the duration of an eclipse.</w:t>
            </w:r>
          </w:p>
          <w:p w14:paraId="51BC7480" w14:textId="77777777" w:rsidR="00BB0187" w:rsidRPr="009873CD" w:rsidRDefault="00BB0187" w:rsidP="003754B6">
            <w:pPr>
              <w:spacing w:line="240" w:lineRule="exact"/>
              <w:rPr>
                <w:rFonts w:cs="Arial"/>
                <w:szCs w:val="18"/>
              </w:rPr>
            </w:pPr>
            <w:r w:rsidRPr="009873CD">
              <w:rPr>
                <w:rFonts w:cs="Arial"/>
                <w:szCs w:val="18"/>
              </w:rPr>
              <w:t>The duration of an appearance of light between groups should not be less than three times the duration of an appearance of light within a group.</w:t>
            </w:r>
          </w:p>
          <w:p w14:paraId="45CE2811" w14:textId="77777777" w:rsidR="00BB0187" w:rsidRPr="009873CD" w:rsidRDefault="00BB0187" w:rsidP="003754B6">
            <w:pPr>
              <w:spacing w:line="240" w:lineRule="exact"/>
              <w:rPr>
                <w:rFonts w:cs="Arial"/>
                <w:szCs w:val="18"/>
              </w:rPr>
            </w:pPr>
            <w:r w:rsidRPr="009873CD">
              <w:rPr>
                <w:rFonts w:cs="Arial"/>
                <w:szCs w:val="18"/>
              </w:rPr>
              <w:t>In a group of two eclipses, the duration of an eclipse together with the duration of the appearance of light within a, group should not be less than 1 s.</w:t>
            </w:r>
          </w:p>
          <w:p w14:paraId="10E3FEA7" w14:textId="77777777" w:rsidR="00BB0187" w:rsidRPr="009873CD" w:rsidRDefault="00BB0187" w:rsidP="003754B6">
            <w:pPr>
              <w:tabs>
                <w:tab w:val="right" w:pos="10938"/>
              </w:tabs>
              <w:spacing w:line="240" w:lineRule="exact"/>
              <w:rPr>
                <w:rFonts w:cs="Arial"/>
                <w:szCs w:val="18"/>
              </w:rPr>
            </w:pPr>
            <w:r w:rsidRPr="009873CD">
              <w:rPr>
                <w:rFonts w:cs="Arial"/>
                <w:szCs w:val="18"/>
              </w:rPr>
              <w:t>In a group of three or more eclipses, the duration of an eclipse together with the duration of an appearance of light within the group should not be less than 2 s.</w:t>
            </w:r>
          </w:p>
        </w:tc>
        <w:tc>
          <w:tcPr>
            <w:tcW w:w="3118" w:type="dxa"/>
            <w:vMerge w:val="restart"/>
            <w:tcPrChange w:id="80" w:author="Alwyn Williams" w:date="2020-10-05T16:14:00Z">
              <w:tcPr>
                <w:tcW w:w="3118" w:type="dxa"/>
                <w:vMerge w:val="restart"/>
              </w:tcPr>
            </w:tcPrChange>
          </w:tcPr>
          <w:p w14:paraId="15AD046B"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A group</w:t>
            </w:r>
            <w:r w:rsidRPr="009873CD">
              <w:rPr>
                <w:rFonts w:cs="Arial"/>
                <w:szCs w:val="18"/>
              </w:rPr>
              <w:noBreakHyphen/>
              <w:t xml:space="preserve">occulting </w:t>
            </w:r>
            <w:r w:rsidRPr="009873CD">
              <w:rPr>
                <w:rFonts w:cs="Arial"/>
                <w:i/>
                <w:szCs w:val="18"/>
              </w:rPr>
              <w:t xml:space="preserve">Yellow </w:t>
            </w:r>
            <w:r w:rsidRPr="009873CD">
              <w:rPr>
                <w:rFonts w:cs="Arial"/>
                <w:szCs w:val="18"/>
              </w:rPr>
              <w:t>light indicates a special mark.</w:t>
            </w:r>
          </w:p>
        </w:tc>
      </w:tr>
      <w:tr w:rsidR="00B071DE" w:rsidRPr="009873CD" w14:paraId="061F8F4D" w14:textId="77777777" w:rsidTr="005A039D">
        <w:trPr>
          <w:cantSplit/>
          <w:trPrChange w:id="81" w:author="Alwyn Williams" w:date="2020-10-05T16:14:00Z">
            <w:trPr>
              <w:cantSplit/>
            </w:trPr>
          </w:trPrChange>
        </w:trPr>
        <w:tc>
          <w:tcPr>
            <w:tcW w:w="707" w:type="dxa"/>
            <w:vMerge/>
            <w:tcPrChange w:id="82" w:author="Alwyn Williams" w:date="2020-10-05T16:14:00Z">
              <w:tcPr>
                <w:tcW w:w="707" w:type="dxa"/>
                <w:vMerge/>
              </w:tcPr>
            </w:tcPrChange>
          </w:tcPr>
          <w:p w14:paraId="760D8EB0" w14:textId="77777777" w:rsidR="00BB0187" w:rsidRPr="009873CD" w:rsidRDefault="00BB0187" w:rsidP="003754B6">
            <w:pPr>
              <w:tabs>
                <w:tab w:val="right" w:pos="10938"/>
              </w:tabs>
              <w:spacing w:before="60" w:after="60"/>
              <w:rPr>
                <w:rFonts w:cs="Arial"/>
                <w:szCs w:val="18"/>
              </w:rPr>
            </w:pPr>
          </w:p>
        </w:tc>
        <w:tc>
          <w:tcPr>
            <w:tcW w:w="1463" w:type="dxa"/>
            <w:vMerge/>
            <w:tcPrChange w:id="83" w:author="Alwyn Williams" w:date="2020-10-05T16:14:00Z">
              <w:tcPr>
                <w:tcW w:w="1463" w:type="dxa"/>
                <w:vMerge/>
              </w:tcPr>
            </w:tcPrChange>
          </w:tcPr>
          <w:p w14:paraId="0127FFE2" w14:textId="77777777" w:rsidR="00BB0187" w:rsidRPr="009873CD" w:rsidRDefault="00BB0187" w:rsidP="003754B6">
            <w:pPr>
              <w:tabs>
                <w:tab w:val="right" w:pos="10938"/>
              </w:tabs>
              <w:spacing w:before="60" w:after="60"/>
              <w:rPr>
                <w:rFonts w:cs="Arial"/>
                <w:szCs w:val="18"/>
              </w:rPr>
            </w:pPr>
          </w:p>
        </w:tc>
        <w:tc>
          <w:tcPr>
            <w:tcW w:w="1373" w:type="dxa"/>
            <w:vMerge/>
            <w:tcPrChange w:id="84" w:author="Alwyn Williams" w:date="2020-10-05T16:14:00Z">
              <w:tcPr>
                <w:tcW w:w="1373" w:type="dxa"/>
                <w:vMerge/>
              </w:tcPr>
            </w:tcPrChange>
          </w:tcPr>
          <w:p w14:paraId="76904402" w14:textId="77777777" w:rsidR="00BB0187" w:rsidRPr="009873CD" w:rsidRDefault="00BB0187" w:rsidP="003754B6">
            <w:pPr>
              <w:tabs>
                <w:tab w:val="right" w:pos="10938"/>
              </w:tabs>
              <w:spacing w:before="60" w:after="60"/>
              <w:rPr>
                <w:rFonts w:cs="Arial"/>
                <w:szCs w:val="18"/>
              </w:rPr>
            </w:pPr>
          </w:p>
        </w:tc>
        <w:tc>
          <w:tcPr>
            <w:tcW w:w="2488" w:type="dxa"/>
            <w:vMerge/>
            <w:tcPrChange w:id="85" w:author="Alwyn Williams" w:date="2020-10-05T16:14:00Z">
              <w:tcPr>
                <w:tcW w:w="2488" w:type="dxa"/>
                <w:vMerge/>
              </w:tcPr>
            </w:tcPrChange>
          </w:tcPr>
          <w:p w14:paraId="178E08CD" w14:textId="77777777" w:rsidR="00BB0187" w:rsidRPr="009873CD" w:rsidRDefault="00BB0187" w:rsidP="003754B6">
            <w:pPr>
              <w:tabs>
                <w:tab w:val="right" w:pos="10938"/>
              </w:tabs>
              <w:spacing w:before="60" w:after="60"/>
              <w:rPr>
                <w:rFonts w:cs="Arial"/>
                <w:szCs w:val="18"/>
              </w:rPr>
            </w:pPr>
          </w:p>
        </w:tc>
        <w:tc>
          <w:tcPr>
            <w:tcW w:w="739" w:type="dxa"/>
            <w:tcBorders>
              <w:top w:val="nil"/>
              <w:bottom w:val="single" w:sz="4" w:space="0" w:color="auto"/>
              <w:right w:val="nil"/>
            </w:tcBorders>
            <w:vAlign w:val="center"/>
            <w:tcPrChange w:id="86" w:author="Alwyn Williams" w:date="2020-10-05T16:14:00Z">
              <w:tcPr>
                <w:tcW w:w="739" w:type="dxa"/>
                <w:tcBorders>
                  <w:top w:val="nil"/>
                  <w:bottom w:val="single" w:sz="4" w:space="0" w:color="auto"/>
                  <w:right w:val="nil"/>
                </w:tcBorders>
                <w:vAlign w:val="center"/>
              </w:tcPr>
            </w:tcPrChange>
          </w:tcPr>
          <w:p w14:paraId="3EF45A18" w14:textId="77777777" w:rsidR="00BB0187" w:rsidRPr="009873CD" w:rsidRDefault="00BB0187" w:rsidP="003754B6">
            <w:pPr>
              <w:spacing w:after="60"/>
              <w:ind w:left="-113" w:right="-113"/>
              <w:jc w:val="center"/>
              <w:rPr>
                <w:rFonts w:cs="Arial"/>
                <w:szCs w:val="18"/>
              </w:rPr>
            </w:pPr>
            <w:proofErr w:type="spellStart"/>
            <w:r w:rsidRPr="009873CD">
              <w:rPr>
                <w:rFonts w:cs="Arial"/>
                <w:szCs w:val="18"/>
              </w:rPr>
              <w:t>Oc</w:t>
            </w:r>
            <w:proofErr w:type="spellEnd"/>
            <w:r w:rsidRPr="009873CD">
              <w:rPr>
                <w:rFonts w:cs="Arial"/>
                <w:szCs w:val="18"/>
              </w:rPr>
              <w:t>(2)</w:t>
            </w:r>
          </w:p>
        </w:tc>
        <w:tc>
          <w:tcPr>
            <w:tcW w:w="4251" w:type="dxa"/>
            <w:tcBorders>
              <w:top w:val="nil"/>
              <w:left w:val="nil"/>
              <w:bottom w:val="single" w:sz="4" w:space="0" w:color="auto"/>
              <w:right w:val="nil"/>
            </w:tcBorders>
            <w:vAlign w:val="center"/>
            <w:tcPrChange w:id="87" w:author="Alwyn Williams" w:date="2020-10-05T16:14:00Z">
              <w:tcPr>
                <w:tcW w:w="4251" w:type="dxa"/>
                <w:tcBorders>
                  <w:top w:val="nil"/>
                  <w:left w:val="nil"/>
                  <w:bottom w:val="single" w:sz="4" w:space="0" w:color="auto"/>
                  <w:right w:val="nil"/>
                </w:tcBorders>
                <w:vAlign w:val="center"/>
              </w:tcPr>
            </w:tcPrChange>
          </w:tcPr>
          <w:p w14:paraId="3F311858" w14:textId="77777777" w:rsidR="00BB0187" w:rsidRPr="009873CD" w:rsidRDefault="00BB0187" w:rsidP="003754B6">
            <w:pPr>
              <w:tabs>
                <w:tab w:val="right" w:pos="10938"/>
              </w:tabs>
              <w:spacing w:after="60"/>
              <w:ind w:left="-113" w:right="-113"/>
              <w:jc w:val="center"/>
              <w:rPr>
                <w:rFonts w:cs="Arial"/>
                <w:szCs w:val="18"/>
              </w:rPr>
            </w:pPr>
            <w:r w:rsidRPr="009873CD">
              <w:rPr>
                <w:rFonts w:cs="Arial"/>
                <w:noProof/>
                <w:szCs w:val="18"/>
                <w:lang w:eastAsia="en-GB"/>
              </w:rPr>
              <w:drawing>
                <wp:inline distT="0" distB="0" distL="0" distR="0" wp14:anchorId="0720B195" wp14:editId="0C495030">
                  <wp:extent cx="2668905" cy="520700"/>
                  <wp:effectExtent l="0" t="0" r="0" b="0"/>
                  <wp:docPr id="17" name="Picture 17" descr="03%20-%20Picture%20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20-%20Picture%20Oc(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668905" cy="520700"/>
                          </a:xfrm>
                          <a:prstGeom prst="rect">
                            <a:avLst/>
                          </a:prstGeom>
                          <a:noFill/>
                          <a:ln>
                            <a:noFill/>
                          </a:ln>
                        </pic:spPr>
                      </pic:pic>
                    </a:graphicData>
                  </a:graphic>
                </wp:inline>
              </w:drawing>
            </w:r>
          </w:p>
          <w:p w14:paraId="597FC8B3" w14:textId="77777777" w:rsidR="00BB0187" w:rsidRPr="009873CD" w:rsidRDefault="00BB0187" w:rsidP="003754B6">
            <w:pPr>
              <w:spacing w:after="60"/>
              <w:ind w:left="-113" w:right="-113"/>
              <w:rPr>
                <w:rFonts w:cs="Arial"/>
                <w:szCs w:val="18"/>
              </w:rPr>
            </w:pPr>
            <w:r w:rsidRPr="009873CD">
              <w:rPr>
                <w:rFonts w:cs="Arial"/>
                <w:szCs w:val="18"/>
              </w:rPr>
              <w:t xml:space="preserve"> Example:   l’ = 6 s;   l = 2 s;   d = 1 s;   c = 3 s;   p = 10 s</w:t>
            </w:r>
          </w:p>
        </w:tc>
        <w:tc>
          <w:tcPr>
            <w:tcW w:w="1311" w:type="dxa"/>
            <w:tcBorders>
              <w:top w:val="nil"/>
              <w:left w:val="nil"/>
              <w:bottom w:val="single" w:sz="4" w:space="0" w:color="auto"/>
            </w:tcBorders>
            <w:vAlign w:val="center"/>
            <w:tcPrChange w:id="88" w:author="Alwyn Williams" w:date="2020-10-05T16:14:00Z">
              <w:tcPr>
                <w:tcW w:w="1311" w:type="dxa"/>
                <w:tcBorders>
                  <w:top w:val="nil"/>
                  <w:left w:val="nil"/>
                  <w:bottom w:val="single" w:sz="4" w:space="0" w:color="auto"/>
                </w:tcBorders>
                <w:vAlign w:val="center"/>
              </w:tcPr>
            </w:tcPrChange>
          </w:tcPr>
          <w:p w14:paraId="164367FA" w14:textId="10A4B0F4" w:rsidR="00BB0187" w:rsidRPr="009873CD" w:rsidRDefault="00BB0187" w:rsidP="0068435A">
            <w:pPr>
              <w:tabs>
                <w:tab w:val="right" w:pos="10938"/>
              </w:tabs>
              <w:spacing w:after="60"/>
              <w:ind w:left="-113" w:right="-113"/>
              <w:jc w:val="center"/>
              <w:rPr>
                <w:rFonts w:cs="Arial"/>
                <w:szCs w:val="18"/>
              </w:rPr>
            </w:pPr>
            <w:r w:rsidRPr="009873CD">
              <w:rPr>
                <w:rFonts w:cs="Arial"/>
                <w:szCs w:val="18"/>
              </w:rPr>
              <w:t>l' ≥ 3 l</w:t>
            </w:r>
            <w:r w:rsidRPr="009873CD">
              <w:rPr>
                <w:rFonts w:cs="Arial"/>
                <w:szCs w:val="18"/>
              </w:rPr>
              <w:br/>
            </w:r>
            <w:proofErr w:type="spellStart"/>
            <w:r w:rsidR="0068435A">
              <w:rPr>
                <w:rFonts w:cs="Arial"/>
                <w:szCs w:val="18"/>
              </w:rPr>
              <w:t>l</w:t>
            </w:r>
            <w:proofErr w:type="spellEnd"/>
            <w:r w:rsidR="0068435A" w:rsidRPr="009873CD">
              <w:rPr>
                <w:rFonts w:cs="Arial"/>
                <w:szCs w:val="18"/>
              </w:rPr>
              <w:t xml:space="preserve"> </w:t>
            </w:r>
            <w:r w:rsidRPr="009873CD">
              <w:rPr>
                <w:rFonts w:cs="Arial"/>
                <w:szCs w:val="18"/>
              </w:rPr>
              <w:t>≥ d</w:t>
            </w:r>
            <w:r w:rsidRPr="009873CD">
              <w:rPr>
                <w:rFonts w:cs="Arial"/>
                <w:szCs w:val="18"/>
              </w:rPr>
              <w:br/>
              <w:t>c ≥ 1 s</w:t>
            </w:r>
          </w:p>
        </w:tc>
        <w:tc>
          <w:tcPr>
            <w:tcW w:w="3118" w:type="dxa"/>
            <w:vMerge/>
            <w:tcPrChange w:id="89" w:author="Alwyn Williams" w:date="2020-10-05T16:14:00Z">
              <w:tcPr>
                <w:tcW w:w="3118" w:type="dxa"/>
                <w:vMerge/>
              </w:tcPr>
            </w:tcPrChange>
          </w:tcPr>
          <w:p w14:paraId="32F89958" w14:textId="77777777" w:rsidR="00BB0187" w:rsidRPr="009873CD" w:rsidRDefault="00BB0187" w:rsidP="003754B6">
            <w:pPr>
              <w:tabs>
                <w:tab w:val="right" w:pos="10938"/>
              </w:tabs>
              <w:spacing w:before="60" w:after="60"/>
              <w:rPr>
                <w:rFonts w:cs="Arial"/>
                <w:szCs w:val="18"/>
              </w:rPr>
            </w:pPr>
          </w:p>
        </w:tc>
      </w:tr>
      <w:tr w:rsidR="00B071DE" w:rsidRPr="009873CD" w14:paraId="09C57C76" w14:textId="77777777" w:rsidTr="005A039D">
        <w:trPr>
          <w:cantSplit/>
          <w:trPrChange w:id="90" w:author="Alwyn Williams" w:date="2020-10-05T16:14:00Z">
            <w:trPr>
              <w:cantSplit/>
            </w:trPr>
          </w:trPrChange>
        </w:trPr>
        <w:tc>
          <w:tcPr>
            <w:tcW w:w="707" w:type="dxa"/>
            <w:vMerge w:val="restart"/>
            <w:tcPrChange w:id="91" w:author="Alwyn Williams" w:date="2020-10-05T16:14:00Z">
              <w:tcPr>
                <w:tcW w:w="707" w:type="dxa"/>
                <w:vMerge w:val="restart"/>
              </w:tcPr>
            </w:tcPrChange>
          </w:tcPr>
          <w:p w14:paraId="03C937A5"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2.3</w:t>
            </w:r>
          </w:p>
        </w:tc>
        <w:tc>
          <w:tcPr>
            <w:tcW w:w="1463" w:type="dxa"/>
            <w:vMerge w:val="restart"/>
            <w:tcPrChange w:id="92" w:author="Alwyn Williams" w:date="2020-10-05T16:14:00Z">
              <w:tcPr>
                <w:tcW w:w="1463" w:type="dxa"/>
                <w:vMerge w:val="restart"/>
              </w:tcPr>
            </w:tcPrChange>
          </w:tcPr>
          <w:p w14:paraId="59687108"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Composite group</w:t>
            </w:r>
            <w:r w:rsidRPr="009873CD">
              <w:rPr>
                <w:rFonts w:cs="Arial"/>
                <w:szCs w:val="18"/>
              </w:rPr>
              <w:noBreakHyphen/>
              <w:t>occulting light</w:t>
            </w:r>
          </w:p>
        </w:tc>
        <w:tc>
          <w:tcPr>
            <w:tcW w:w="1373" w:type="dxa"/>
            <w:vMerge w:val="restart"/>
            <w:tcPrChange w:id="93" w:author="Alwyn Williams" w:date="2020-10-05T16:14:00Z">
              <w:tcPr>
                <w:tcW w:w="1373" w:type="dxa"/>
                <w:vMerge w:val="restart"/>
              </w:tcPr>
            </w:tcPrChange>
          </w:tcPr>
          <w:p w14:paraId="16C533AC" w14:textId="77777777" w:rsidR="00BB0187" w:rsidRPr="009873CD" w:rsidRDefault="00BB0187" w:rsidP="003754B6">
            <w:pPr>
              <w:tabs>
                <w:tab w:val="right" w:pos="10938"/>
              </w:tabs>
              <w:spacing w:before="60" w:after="60" w:line="240" w:lineRule="exact"/>
              <w:rPr>
                <w:rFonts w:cs="Arial"/>
                <w:szCs w:val="18"/>
              </w:rPr>
            </w:pPr>
            <w:proofErr w:type="spellStart"/>
            <w:r w:rsidRPr="009873CD">
              <w:rPr>
                <w:rFonts w:cs="Arial"/>
                <w:szCs w:val="18"/>
              </w:rPr>
              <w:t>Oc</w:t>
            </w:r>
            <w:proofErr w:type="spellEnd"/>
            <w:r w:rsidRPr="009873CD">
              <w:rPr>
                <w:rFonts w:cs="Arial"/>
                <w:szCs w:val="18"/>
              </w:rPr>
              <w:t>(#+#)</w:t>
            </w:r>
          </w:p>
          <w:p w14:paraId="265C1950"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 xml:space="preserve">e.g. </w:t>
            </w:r>
            <w:proofErr w:type="spellStart"/>
            <w:r w:rsidRPr="009873CD">
              <w:rPr>
                <w:rFonts w:cs="Arial"/>
                <w:szCs w:val="18"/>
              </w:rPr>
              <w:t>Oc</w:t>
            </w:r>
            <w:proofErr w:type="spellEnd"/>
            <w:r w:rsidRPr="009873CD">
              <w:rPr>
                <w:rFonts w:cs="Arial"/>
                <w:szCs w:val="18"/>
              </w:rPr>
              <w:t>(2 + 1)</w:t>
            </w:r>
          </w:p>
        </w:tc>
        <w:tc>
          <w:tcPr>
            <w:tcW w:w="2488" w:type="dxa"/>
            <w:vMerge w:val="restart"/>
            <w:tcPrChange w:id="94" w:author="Alwyn Williams" w:date="2020-10-05T16:14:00Z">
              <w:tcPr>
                <w:tcW w:w="2488" w:type="dxa"/>
                <w:vMerge w:val="restart"/>
              </w:tcPr>
            </w:tcPrChange>
          </w:tcPr>
          <w:p w14:paraId="3643E502" w14:textId="77777777" w:rsidR="00BB0187" w:rsidRPr="009873CD" w:rsidRDefault="00BB0187" w:rsidP="003754B6">
            <w:pPr>
              <w:tabs>
                <w:tab w:val="right" w:pos="10938"/>
              </w:tabs>
              <w:spacing w:before="60" w:after="60" w:line="240" w:lineRule="exact"/>
              <w:rPr>
                <w:rFonts w:cs="Arial"/>
                <w:szCs w:val="18"/>
              </w:rPr>
            </w:pPr>
            <w:r w:rsidRPr="009873CD">
              <w:rPr>
                <w:rFonts w:cs="Arial"/>
                <w:szCs w:val="18"/>
              </w:rPr>
              <w:t>A light similar to a group</w:t>
            </w:r>
            <w:r w:rsidRPr="009873CD">
              <w:rPr>
                <w:rFonts w:cs="Arial"/>
                <w:szCs w:val="18"/>
              </w:rPr>
              <w:noBreakHyphen/>
              <w:t>occulting light except that successive groups in a period have different numbers of eclipses.</w:t>
            </w:r>
          </w:p>
        </w:tc>
        <w:tc>
          <w:tcPr>
            <w:tcW w:w="6301" w:type="dxa"/>
            <w:gridSpan w:val="3"/>
            <w:tcBorders>
              <w:bottom w:val="nil"/>
            </w:tcBorders>
            <w:tcPrChange w:id="95" w:author="Alwyn Williams" w:date="2020-10-05T16:14:00Z">
              <w:tcPr>
                <w:tcW w:w="6301" w:type="dxa"/>
                <w:gridSpan w:val="3"/>
                <w:tcBorders>
                  <w:bottom w:val="nil"/>
                </w:tcBorders>
              </w:tcPr>
            </w:tcPrChange>
          </w:tcPr>
          <w:p w14:paraId="65B55A7C" w14:textId="77777777" w:rsidR="00BB0187" w:rsidRPr="009873CD" w:rsidRDefault="00BB0187" w:rsidP="003754B6">
            <w:pPr>
              <w:tabs>
                <w:tab w:val="right" w:pos="10938"/>
              </w:tabs>
              <w:spacing w:line="240" w:lineRule="exact"/>
              <w:rPr>
                <w:rFonts w:cs="Arial"/>
                <w:szCs w:val="18"/>
              </w:rPr>
            </w:pPr>
            <w:r w:rsidRPr="009873CD">
              <w:rPr>
                <w:rFonts w:cs="Arial"/>
                <w:szCs w:val="18"/>
              </w:rPr>
              <w:t>This class of light character is not recommended because it is difficult to recognize.</w:t>
            </w:r>
          </w:p>
        </w:tc>
        <w:tc>
          <w:tcPr>
            <w:tcW w:w="3118" w:type="dxa"/>
            <w:vMerge w:val="restart"/>
            <w:tcPrChange w:id="96" w:author="Alwyn Williams" w:date="2020-10-05T16:14:00Z">
              <w:tcPr>
                <w:tcW w:w="3118" w:type="dxa"/>
                <w:vMerge w:val="restart"/>
              </w:tcPr>
            </w:tcPrChange>
          </w:tcPr>
          <w:p w14:paraId="795D424D" w14:textId="77777777" w:rsidR="00BB0187" w:rsidRPr="009873CD" w:rsidRDefault="00BB0187" w:rsidP="003754B6">
            <w:pPr>
              <w:tabs>
                <w:tab w:val="right" w:pos="10938"/>
              </w:tabs>
              <w:spacing w:before="60" w:after="60" w:line="240" w:lineRule="exact"/>
              <w:rPr>
                <w:rFonts w:cs="Arial"/>
                <w:szCs w:val="18"/>
              </w:rPr>
            </w:pPr>
          </w:p>
        </w:tc>
      </w:tr>
      <w:tr w:rsidR="00B071DE" w:rsidRPr="009873CD" w14:paraId="4FACD2F0" w14:textId="77777777" w:rsidTr="005A039D">
        <w:trPr>
          <w:cantSplit/>
          <w:trPrChange w:id="97" w:author="Alwyn Williams" w:date="2020-10-05T16:14:00Z">
            <w:trPr>
              <w:cantSplit/>
            </w:trPr>
          </w:trPrChange>
        </w:trPr>
        <w:tc>
          <w:tcPr>
            <w:tcW w:w="707" w:type="dxa"/>
            <w:vMerge/>
            <w:tcPrChange w:id="98" w:author="Alwyn Williams" w:date="2020-10-05T16:14:00Z">
              <w:tcPr>
                <w:tcW w:w="707" w:type="dxa"/>
                <w:vMerge/>
              </w:tcPr>
            </w:tcPrChange>
          </w:tcPr>
          <w:p w14:paraId="78447156" w14:textId="77777777" w:rsidR="00BB0187" w:rsidRPr="009873CD" w:rsidRDefault="00BB0187" w:rsidP="003754B6">
            <w:pPr>
              <w:tabs>
                <w:tab w:val="right" w:pos="10938"/>
              </w:tabs>
              <w:spacing w:before="60" w:after="60"/>
              <w:rPr>
                <w:rFonts w:cs="Arial"/>
                <w:szCs w:val="18"/>
              </w:rPr>
            </w:pPr>
          </w:p>
        </w:tc>
        <w:tc>
          <w:tcPr>
            <w:tcW w:w="1463" w:type="dxa"/>
            <w:vMerge/>
            <w:tcPrChange w:id="99" w:author="Alwyn Williams" w:date="2020-10-05T16:14:00Z">
              <w:tcPr>
                <w:tcW w:w="1463" w:type="dxa"/>
                <w:vMerge/>
              </w:tcPr>
            </w:tcPrChange>
          </w:tcPr>
          <w:p w14:paraId="74BCF277" w14:textId="77777777" w:rsidR="00BB0187" w:rsidRPr="009873CD" w:rsidRDefault="00BB0187" w:rsidP="003754B6">
            <w:pPr>
              <w:tabs>
                <w:tab w:val="right" w:pos="10938"/>
              </w:tabs>
              <w:spacing w:before="60" w:after="60"/>
              <w:rPr>
                <w:rFonts w:cs="Arial"/>
                <w:szCs w:val="18"/>
              </w:rPr>
            </w:pPr>
          </w:p>
        </w:tc>
        <w:tc>
          <w:tcPr>
            <w:tcW w:w="1373" w:type="dxa"/>
            <w:vMerge/>
            <w:tcPrChange w:id="100" w:author="Alwyn Williams" w:date="2020-10-05T16:14:00Z">
              <w:tcPr>
                <w:tcW w:w="1373" w:type="dxa"/>
                <w:vMerge/>
              </w:tcPr>
            </w:tcPrChange>
          </w:tcPr>
          <w:p w14:paraId="0FAEB3BF" w14:textId="77777777" w:rsidR="00BB0187" w:rsidRPr="009873CD" w:rsidRDefault="00BB0187" w:rsidP="003754B6">
            <w:pPr>
              <w:tabs>
                <w:tab w:val="right" w:pos="10938"/>
              </w:tabs>
              <w:spacing w:before="60" w:after="60"/>
              <w:rPr>
                <w:rFonts w:cs="Arial"/>
                <w:szCs w:val="18"/>
              </w:rPr>
            </w:pPr>
          </w:p>
        </w:tc>
        <w:tc>
          <w:tcPr>
            <w:tcW w:w="2488" w:type="dxa"/>
            <w:vMerge/>
            <w:tcPrChange w:id="101" w:author="Alwyn Williams" w:date="2020-10-05T16:14:00Z">
              <w:tcPr>
                <w:tcW w:w="2488" w:type="dxa"/>
                <w:vMerge/>
              </w:tcPr>
            </w:tcPrChange>
          </w:tcPr>
          <w:p w14:paraId="3C326B3F" w14:textId="77777777" w:rsidR="00BB0187" w:rsidRPr="009873CD" w:rsidRDefault="00BB0187" w:rsidP="003754B6">
            <w:pPr>
              <w:tabs>
                <w:tab w:val="right" w:pos="10938"/>
              </w:tabs>
              <w:spacing w:before="60" w:after="60"/>
              <w:rPr>
                <w:rFonts w:cs="Arial"/>
                <w:szCs w:val="18"/>
              </w:rPr>
            </w:pPr>
          </w:p>
        </w:tc>
        <w:tc>
          <w:tcPr>
            <w:tcW w:w="739" w:type="dxa"/>
            <w:tcBorders>
              <w:top w:val="nil"/>
              <w:right w:val="nil"/>
            </w:tcBorders>
            <w:vAlign w:val="center"/>
            <w:tcPrChange w:id="102" w:author="Alwyn Williams" w:date="2020-10-05T16:14:00Z">
              <w:tcPr>
                <w:tcW w:w="739" w:type="dxa"/>
                <w:tcBorders>
                  <w:top w:val="nil"/>
                  <w:right w:val="nil"/>
                </w:tcBorders>
                <w:vAlign w:val="center"/>
              </w:tcPr>
            </w:tcPrChange>
          </w:tcPr>
          <w:p w14:paraId="754926F3" w14:textId="77777777" w:rsidR="00BB0187" w:rsidRPr="009873CD" w:rsidRDefault="00BB0187" w:rsidP="003754B6">
            <w:pPr>
              <w:spacing w:after="60"/>
              <w:ind w:left="-113" w:right="-113"/>
              <w:jc w:val="center"/>
              <w:rPr>
                <w:rFonts w:cs="Arial"/>
                <w:szCs w:val="18"/>
              </w:rPr>
            </w:pPr>
            <w:proofErr w:type="spellStart"/>
            <w:r w:rsidRPr="009873CD">
              <w:rPr>
                <w:rFonts w:cs="Arial"/>
                <w:szCs w:val="18"/>
              </w:rPr>
              <w:t>Oc</w:t>
            </w:r>
            <w:proofErr w:type="spellEnd"/>
            <w:r w:rsidRPr="009873CD">
              <w:rPr>
                <w:rFonts w:cs="Arial"/>
                <w:szCs w:val="18"/>
              </w:rPr>
              <w:t>(2+1)</w:t>
            </w:r>
          </w:p>
        </w:tc>
        <w:tc>
          <w:tcPr>
            <w:tcW w:w="4251" w:type="dxa"/>
            <w:tcBorders>
              <w:top w:val="nil"/>
              <w:left w:val="nil"/>
              <w:right w:val="nil"/>
            </w:tcBorders>
            <w:vAlign w:val="center"/>
            <w:tcPrChange w:id="103" w:author="Alwyn Williams" w:date="2020-10-05T16:14:00Z">
              <w:tcPr>
                <w:tcW w:w="4251" w:type="dxa"/>
                <w:tcBorders>
                  <w:top w:val="nil"/>
                  <w:left w:val="nil"/>
                  <w:right w:val="nil"/>
                </w:tcBorders>
                <w:vAlign w:val="center"/>
              </w:tcPr>
            </w:tcPrChange>
          </w:tcPr>
          <w:p w14:paraId="12683B08" w14:textId="77777777" w:rsidR="00BB0187" w:rsidRPr="009873CD" w:rsidRDefault="00BB0187" w:rsidP="003754B6">
            <w:pPr>
              <w:tabs>
                <w:tab w:val="right" w:pos="10938"/>
              </w:tabs>
              <w:spacing w:after="60"/>
              <w:ind w:left="-113" w:right="-113"/>
              <w:jc w:val="center"/>
              <w:rPr>
                <w:rFonts w:cs="Arial"/>
                <w:szCs w:val="18"/>
              </w:rPr>
            </w:pPr>
            <w:r w:rsidRPr="009873CD">
              <w:rPr>
                <w:rFonts w:cs="Arial"/>
                <w:noProof/>
                <w:szCs w:val="18"/>
                <w:lang w:eastAsia="en-GB"/>
              </w:rPr>
              <w:drawing>
                <wp:inline distT="0" distB="0" distL="0" distR="0" wp14:anchorId="7395F79C" wp14:editId="5B490206">
                  <wp:extent cx="2647315" cy="520700"/>
                  <wp:effectExtent l="0" t="0" r="635" b="0"/>
                  <wp:docPr id="7" name="Picture 7" descr="04%20-%20Picture%20Oc(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20-%20Picture%20Oc(2+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647315" cy="520700"/>
                          </a:xfrm>
                          <a:prstGeom prst="rect">
                            <a:avLst/>
                          </a:prstGeom>
                          <a:noFill/>
                          <a:ln>
                            <a:noFill/>
                          </a:ln>
                        </pic:spPr>
                      </pic:pic>
                    </a:graphicData>
                  </a:graphic>
                </wp:inline>
              </w:drawing>
            </w:r>
          </w:p>
          <w:p w14:paraId="43AD5409" w14:textId="77777777" w:rsidR="00BB0187" w:rsidRPr="009873CD" w:rsidRDefault="00BB0187" w:rsidP="003754B6">
            <w:pPr>
              <w:ind w:left="-113" w:right="-113"/>
              <w:rPr>
                <w:rFonts w:cs="Arial"/>
                <w:szCs w:val="18"/>
              </w:rPr>
            </w:pPr>
            <w:r w:rsidRPr="009873CD">
              <w:rPr>
                <w:rFonts w:cs="Arial"/>
                <w:szCs w:val="18"/>
              </w:rPr>
              <w:t xml:space="preserve"> Example:  l’’ = 9 s;  l’ = 3 s;  l = 1 s;   d = 1 s;   c = 2 s;   p = 16 s</w:t>
            </w:r>
          </w:p>
        </w:tc>
        <w:tc>
          <w:tcPr>
            <w:tcW w:w="1311" w:type="dxa"/>
            <w:tcBorders>
              <w:top w:val="nil"/>
              <w:left w:val="nil"/>
            </w:tcBorders>
            <w:vAlign w:val="center"/>
            <w:tcPrChange w:id="104" w:author="Alwyn Williams" w:date="2020-10-05T16:14:00Z">
              <w:tcPr>
                <w:tcW w:w="1311" w:type="dxa"/>
                <w:tcBorders>
                  <w:top w:val="nil"/>
                  <w:left w:val="nil"/>
                </w:tcBorders>
                <w:vAlign w:val="center"/>
              </w:tcPr>
            </w:tcPrChange>
          </w:tcPr>
          <w:p w14:paraId="6B7DA499" w14:textId="19253F35" w:rsidR="00BB0187" w:rsidRPr="009873CD" w:rsidRDefault="0068435A" w:rsidP="003754B6">
            <w:pPr>
              <w:tabs>
                <w:tab w:val="right" w:pos="10938"/>
              </w:tabs>
              <w:spacing w:after="60"/>
              <w:ind w:left="-113" w:right="-113"/>
              <w:jc w:val="center"/>
              <w:rPr>
                <w:rFonts w:cs="Arial"/>
                <w:szCs w:val="18"/>
              </w:rPr>
            </w:pPr>
            <w:r>
              <w:rPr>
                <w:rFonts w:cs="Arial"/>
                <w:szCs w:val="18"/>
              </w:rPr>
              <w:t>l</w:t>
            </w:r>
            <w:r w:rsidR="00BB0187" w:rsidRPr="009873CD">
              <w:rPr>
                <w:rFonts w:cs="Arial"/>
                <w:szCs w:val="18"/>
              </w:rPr>
              <w:t>’’ ≥  l’</w:t>
            </w:r>
            <w:r w:rsidR="00BB0187" w:rsidRPr="009873CD">
              <w:rPr>
                <w:rFonts w:cs="Arial"/>
                <w:szCs w:val="18"/>
              </w:rPr>
              <w:br/>
              <w:t>l’ ≥ 3 l</w:t>
            </w:r>
            <w:r w:rsidR="00BB0187" w:rsidRPr="009873CD">
              <w:rPr>
                <w:rFonts w:cs="Arial"/>
                <w:szCs w:val="18"/>
              </w:rPr>
              <w:br/>
            </w:r>
            <w:proofErr w:type="spellStart"/>
            <w:r w:rsidR="00BB0187" w:rsidRPr="009873CD">
              <w:rPr>
                <w:rFonts w:cs="Arial"/>
                <w:szCs w:val="18"/>
              </w:rPr>
              <w:t>l</w:t>
            </w:r>
            <w:proofErr w:type="spellEnd"/>
            <w:r w:rsidR="00BB0187" w:rsidRPr="009873CD">
              <w:rPr>
                <w:rFonts w:cs="Arial"/>
                <w:szCs w:val="18"/>
              </w:rPr>
              <w:t xml:space="preserve"> ≥ d </w:t>
            </w:r>
            <w:r w:rsidR="00BB0187" w:rsidRPr="009873CD">
              <w:rPr>
                <w:rFonts w:cs="Arial"/>
                <w:szCs w:val="18"/>
              </w:rPr>
              <w:br/>
              <w:t>c ≥ 1 s</w:t>
            </w:r>
          </w:p>
        </w:tc>
        <w:tc>
          <w:tcPr>
            <w:tcW w:w="3118" w:type="dxa"/>
            <w:vMerge/>
            <w:tcPrChange w:id="105" w:author="Alwyn Williams" w:date="2020-10-05T16:14:00Z">
              <w:tcPr>
                <w:tcW w:w="3118" w:type="dxa"/>
                <w:vMerge/>
              </w:tcPr>
            </w:tcPrChange>
          </w:tcPr>
          <w:p w14:paraId="4E207EC9" w14:textId="77777777" w:rsidR="00BB0187" w:rsidRPr="009873CD" w:rsidRDefault="00BB0187" w:rsidP="003754B6">
            <w:pPr>
              <w:tabs>
                <w:tab w:val="right" w:pos="10938"/>
              </w:tabs>
              <w:spacing w:before="60" w:after="60"/>
              <w:rPr>
                <w:rFonts w:cs="Arial"/>
                <w:szCs w:val="18"/>
              </w:rPr>
            </w:pPr>
          </w:p>
        </w:tc>
      </w:tr>
    </w:tbl>
    <w:p w14:paraId="34252CEF" w14:textId="77777777" w:rsidR="00BB0187" w:rsidRDefault="00BB0187" w:rsidP="00BB0187"/>
    <w:p w14:paraId="1139AE4F" w14:textId="77777777" w:rsidR="00BB0187" w:rsidRDefault="00BB0187" w:rsidP="00BB0187">
      <w:r>
        <w:br w:type="page"/>
      </w: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06" w:author="Alwyn Williams" w:date="2020-10-05T16:16:00Z">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708"/>
        <w:gridCol w:w="1418"/>
        <w:gridCol w:w="1417"/>
        <w:gridCol w:w="2488"/>
        <w:gridCol w:w="489"/>
        <w:gridCol w:w="425"/>
        <w:gridCol w:w="142"/>
        <w:gridCol w:w="3544"/>
        <w:gridCol w:w="390"/>
        <w:gridCol w:w="1169"/>
        <w:gridCol w:w="2660"/>
        <w:tblGridChange w:id="107">
          <w:tblGrid>
            <w:gridCol w:w="708"/>
            <w:gridCol w:w="1418"/>
            <w:gridCol w:w="1417"/>
            <w:gridCol w:w="2488"/>
            <w:gridCol w:w="489"/>
            <w:gridCol w:w="425"/>
            <w:gridCol w:w="142"/>
            <w:gridCol w:w="3544"/>
            <w:gridCol w:w="390"/>
            <w:gridCol w:w="1169"/>
            <w:gridCol w:w="2660"/>
          </w:tblGrid>
        </w:tblGridChange>
      </w:tblGrid>
      <w:tr w:rsidR="00BB0187" w:rsidRPr="009873CD" w14:paraId="0BF90CE1" w14:textId="77777777" w:rsidTr="00304743">
        <w:trPr>
          <w:cantSplit/>
          <w:tblHeader/>
          <w:jc w:val="center"/>
          <w:trPrChange w:id="108" w:author="Alwyn Williams" w:date="2020-10-05T16:16:00Z">
            <w:trPr>
              <w:cantSplit/>
              <w:tblHeader/>
            </w:trPr>
          </w:trPrChange>
        </w:trPr>
        <w:tc>
          <w:tcPr>
            <w:tcW w:w="708" w:type="dxa"/>
            <w:vAlign w:val="center"/>
            <w:tcPrChange w:id="109" w:author="Alwyn Williams" w:date="2020-10-05T16:16:00Z">
              <w:tcPr>
                <w:tcW w:w="708" w:type="dxa"/>
                <w:vAlign w:val="center"/>
              </w:tcPr>
            </w:tcPrChange>
          </w:tcPr>
          <w:p w14:paraId="6CE0CC3C" w14:textId="77777777" w:rsidR="00BB0187" w:rsidRPr="009873CD" w:rsidRDefault="00BB0187" w:rsidP="003754B6">
            <w:pPr>
              <w:pStyle w:val="Tableheading"/>
            </w:pPr>
          </w:p>
        </w:tc>
        <w:tc>
          <w:tcPr>
            <w:tcW w:w="1418" w:type="dxa"/>
            <w:vAlign w:val="center"/>
            <w:tcPrChange w:id="110" w:author="Alwyn Williams" w:date="2020-10-05T16:16:00Z">
              <w:tcPr>
                <w:tcW w:w="1418" w:type="dxa"/>
                <w:vAlign w:val="center"/>
              </w:tcPr>
            </w:tcPrChange>
          </w:tcPr>
          <w:p w14:paraId="07081B34" w14:textId="77777777" w:rsidR="00BB0187" w:rsidRPr="009873CD" w:rsidRDefault="00BB0187" w:rsidP="003754B6">
            <w:pPr>
              <w:pStyle w:val="Tableheading"/>
            </w:pPr>
            <w:r w:rsidRPr="009873CD">
              <w:t>Class</w:t>
            </w:r>
          </w:p>
        </w:tc>
        <w:tc>
          <w:tcPr>
            <w:tcW w:w="1417" w:type="dxa"/>
            <w:vAlign w:val="center"/>
            <w:tcPrChange w:id="111" w:author="Alwyn Williams" w:date="2020-10-05T16:16:00Z">
              <w:tcPr>
                <w:tcW w:w="1417" w:type="dxa"/>
                <w:vAlign w:val="center"/>
              </w:tcPr>
            </w:tcPrChange>
          </w:tcPr>
          <w:p w14:paraId="5D0841AD" w14:textId="77777777" w:rsidR="00BB0187" w:rsidRPr="009873CD" w:rsidRDefault="00BB0187" w:rsidP="003754B6">
            <w:pPr>
              <w:pStyle w:val="Tableheading"/>
              <w:rPr>
                <w:sz w:val="16"/>
                <w:szCs w:val="16"/>
              </w:rPr>
            </w:pPr>
            <w:r w:rsidRPr="009873CD">
              <w:rPr>
                <w:sz w:val="16"/>
                <w:szCs w:val="16"/>
              </w:rPr>
              <w:t>Abbreviation</w:t>
            </w:r>
          </w:p>
        </w:tc>
        <w:tc>
          <w:tcPr>
            <w:tcW w:w="2488" w:type="dxa"/>
            <w:vAlign w:val="center"/>
            <w:tcPrChange w:id="112" w:author="Alwyn Williams" w:date="2020-10-05T16:16:00Z">
              <w:tcPr>
                <w:tcW w:w="2488" w:type="dxa"/>
                <w:vAlign w:val="center"/>
              </w:tcPr>
            </w:tcPrChange>
          </w:tcPr>
          <w:p w14:paraId="20CC74FF" w14:textId="77777777" w:rsidR="00BB0187" w:rsidRPr="009873CD" w:rsidRDefault="00BB0187" w:rsidP="003754B6">
            <w:pPr>
              <w:pStyle w:val="Tableheading"/>
            </w:pPr>
            <w:r w:rsidRPr="009873CD">
              <w:t>General description</w:t>
            </w:r>
          </w:p>
        </w:tc>
        <w:tc>
          <w:tcPr>
            <w:tcW w:w="6159" w:type="dxa"/>
            <w:gridSpan w:val="6"/>
            <w:tcBorders>
              <w:bottom w:val="single" w:sz="4" w:space="0" w:color="auto"/>
            </w:tcBorders>
            <w:vAlign w:val="center"/>
            <w:tcPrChange w:id="113" w:author="Alwyn Williams" w:date="2020-10-05T16:16:00Z">
              <w:tcPr>
                <w:tcW w:w="6159" w:type="dxa"/>
                <w:gridSpan w:val="6"/>
                <w:tcBorders>
                  <w:bottom w:val="single" w:sz="4" w:space="0" w:color="auto"/>
                </w:tcBorders>
                <w:vAlign w:val="center"/>
              </w:tcPr>
            </w:tcPrChange>
          </w:tcPr>
          <w:p w14:paraId="5EB12ABC" w14:textId="77777777" w:rsidR="00BB0187" w:rsidRPr="009873CD" w:rsidRDefault="00BB0187" w:rsidP="003754B6">
            <w:pPr>
              <w:pStyle w:val="Tableheading"/>
            </w:pPr>
            <w:r w:rsidRPr="009873CD">
              <w:t>IALA Specification</w:t>
            </w:r>
          </w:p>
        </w:tc>
        <w:tc>
          <w:tcPr>
            <w:tcW w:w="2660" w:type="dxa"/>
            <w:vAlign w:val="center"/>
            <w:tcPrChange w:id="114" w:author="Alwyn Williams" w:date="2020-10-05T16:16:00Z">
              <w:tcPr>
                <w:tcW w:w="2660" w:type="dxa"/>
                <w:vAlign w:val="center"/>
              </w:tcPr>
            </w:tcPrChange>
          </w:tcPr>
          <w:p w14:paraId="4DC14ECE" w14:textId="77777777" w:rsidR="00BB0187" w:rsidRPr="009873CD" w:rsidRDefault="00BB0187" w:rsidP="003754B6">
            <w:pPr>
              <w:pStyle w:val="Tableheading"/>
            </w:pPr>
            <w:r w:rsidRPr="009873CD">
              <w:t>Particular use in the IALA Maritime Buoyage System</w:t>
            </w:r>
          </w:p>
        </w:tc>
      </w:tr>
      <w:tr w:rsidR="00BB0187" w:rsidRPr="009873CD" w14:paraId="398E65D0" w14:textId="77777777" w:rsidTr="00304743">
        <w:trPr>
          <w:cantSplit/>
          <w:jc w:val="center"/>
          <w:trPrChange w:id="115" w:author="Alwyn Williams" w:date="2020-10-05T16:16:00Z">
            <w:trPr>
              <w:cantSplit/>
            </w:trPr>
          </w:trPrChange>
        </w:trPr>
        <w:tc>
          <w:tcPr>
            <w:tcW w:w="708" w:type="dxa"/>
            <w:vMerge w:val="restart"/>
            <w:tcPrChange w:id="116" w:author="Alwyn Williams" w:date="2020-10-05T16:16:00Z">
              <w:tcPr>
                <w:tcW w:w="708" w:type="dxa"/>
                <w:vMerge w:val="restart"/>
              </w:tcPr>
            </w:tcPrChange>
          </w:tcPr>
          <w:p w14:paraId="6C6FD79F" w14:textId="77777777" w:rsidR="00BB0187" w:rsidRPr="009873CD" w:rsidRDefault="00BB0187" w:rsidP="003754B6">
            <w:pPr>
              <w:pStyle w:val="Tabletext"/>
            </w:pPr>
            <w:r w:rsidRPr="009873CD">
              <w:t>3</w:t>
            </w:r>
          </w:p>
        </w:tc>
        <w:tc>
          <w:tcPr>
            <w:tcW w:w="1418" w:type="dxa"/>
            <w:vMerge w:val="restart"/>
            <w:tcPrChange w:id="117" w:author="Alwyn Williams" w:date="2020-10-05T16:16:00Z">
              <w:tcPr>
                <w:tcW w:w="1418" w:type="dxa"/>
                <w:vMerge w:val="restart"/>
              </w:tcPr>
            </w:tcPrChange>
          </w:tcPr>
          <w:p w14:paraId="19AFDE55" w14:textId="77777777" w:rsidR="00BB0187" w:rsidRPr="009873CD" w:rsidRDefault="00BB0187" w:rsidP="003754B6">
            <w:pPr>
              <w:pStyle w:val="Tabletext"/>
            </w:pPr>
            <w:r>
              <w:t>I</w:t>
            </w:r>
            <w:r w:rsidRPr="009873CD">
              <w:t>SOPHASE LIGHT</w:t>
            </w:r>
          </w:p>
        </w:tc>
        <w:tc>
          <w:tcPr>
            <w:tcW w:w="1417" w:type="dxa"/>
            <w:vMerge w:val="restart"/>
            <w:tcPrChange w:id="118" w:author="Alwyn Williams" w:date="2020-10-05T16:16:00Z">
              <w:tcPr>
                <w:tcW w:w="1417" w:type="dxa"/>
                <w:vMerge w:val="restart"/>
              </w:tcPr>
            </w:tcPrChange>
          </w:tcPr>
          <w:p w14:paraId="0AF12831" w14:textId="77777777" w:rsidR="00BB0187" w:rsidRPr="009873CD" w:rsidRDefault="00BB0187" w:rsidP="003754B6">
            <w:pPr>
              <w:pStyle w:val="Tabletext"/>
            </w:pPr>
            <w:proofErr w:type="spellStart"/>
            <w:r w:rsidRPr="009873CD">
              <w:t>Iso</w:t>
            </w:r>
            <w:proofErr w:type="spellEnd"/>
          </w:p>
        </w:tc>
        <w:tc>
          <w:tcPr>
            <w:tcW w:w="2488" w:type="dxa"/>
            <w:vMerge w:val="restart"/>
            <w:tcPrChange w:id="119" w:author="Alwyn Williams" w:date="2020-10-05T16:16:00Z">
              <w:tcPr>
                <w:tcW w:w="2488" w:type="dxa"/>
                <w:vMerge w:val="restart"/>
              </w:tcPr>
            </w:tcPrChange>
          </w:tcPr>
          <w:p w14:paraId="609F93F3" w14:textId="77777777" w:rsidR="00BB0187" w:rsidRPr="009873CD" w:rsidRDefault="00BB0187" w:rsidP="003754B6">
            <w:pPr>
              <w:pStyle w:val="Tabletext"/>
            </w:pPr>
            <w:r w:rsidRPr="009873CD">
              <w:t>A light in which all the durations of light and darkness are clearly equal.</w:t>
            </w:r>
          </w:p>
        </w:tc>
        <w:tc>
          <w:tcPr>
            <w:tcW w:w="6159" w:type="dxa"/>
            <w:gridSpan w:val="6"/>
            <w:tcBorders>
              <w:bottom w:val="nil"/>
            </w:tcBorders>
            <w:tcPrChange w:id="120" w:author="Alwyn Williams" w:date="2020-10-05T16:16:00Z">
              <w:tcPr>
                <w:tcW w:w="6159" w:type="dxa"/>
                <w:gridSpan w:val="6"/>
                <w:tcBorders>
                  <w:bottom w:val="nil"/>
                </w:tcBorders>
              </w:tcPr>
            </w:tcPrChange>
          </w:tcPr>
          <w:p w14:paraId="64FBBB4D" w14:textId="77777777" w:rsidR="00BB0187" w:rsidRPr="009873CD" w:rsidRDefault="00BB0187" w:rsidP="003754B6">
            <w:pPr>
              <w:pStyle w:val="Tabletext"/>
            </w:pPr>
            <w:r w:rsidRPr="009873CD">
              <w:t xml:space="preserve">The period should never be less than 2 s, but </w:t>
            </w:r>
            <w:proofErr w:type="gramStart"/>
            <w:r w:rsidRPr="009873CD">
              <w:t>preferably</w:t>
            </w:r>
            <w:proofErr w:type="gramEnd"/>
            <w:r w:rsidRPr="009873CD">
              <w:t xml:space="preserve"> it should not be less than 4 s in order to reduce the risk of confusion with occulting or flashing lights of similar periods.</w:t>
            </w:r>
          </w:p>
        </w:tc>
        <w:tc>
          <w:tcPr>
            <w:tcW w:w="2660" w:type="dxa"/>
            <w:vMerge w:val="restart"/>
            <w:tcPrChange w:id="121" w:author="Alwyn Williams" w:date="2020-10-05T16:16:00Z">
              <w:tcPr>
                <w:tcW w:w="2660" w:type="dxa"/>
                <w:vMerge w:val="restart"/>
              </w:tcPr>
            </w:tcPrChange>
          </w:tcPr>
          <w:p w14:paraId="284D53A3" w14:textId="77777777" w:rsidR="00BB0187" w:rsidRPr="009873CD" w:rsidRDefault="00BB0187" w:rsidP="003754B6">
            <w:pPr>
              <w:pStyle w:val="Tabletext"/>
            </w:pPr>
            <w:r w:rsidRPr="009873CD">
              <w:t xml:space="preserve">An </w:t>
            </w:r>
            <w:proofErr w:type="spellStart"/>
            <w:r w:rsidRPr="009873CD">
              <w:t>isophase</w:t>
            </w:r>
            <w:proofErr w:type="spellEnd"/>
            <w:r w:rsidRPr="009873CD">
              <w:t xml:space="preserve"> </w:t>
            </w:r>
            <w:r w:rsidRPr="009873CD">
              <w:rPr>
                <w:i/>
              </w:rPr>
              <w:t xml:space="preserve">White </w:t>
            </w:r>
            <w:r w:rsidRPr="009873CD">
              <w:t>light indicates a safe</w:t>
            </w:r>
            <w:r w:rsidRPr="009873CD">
              <w:noBreakHyphen/>
              <w:t>water mark.</w:t>
            </w:r>
          </w:p>
        </w:tc>
      </w:tr>
      <w:tr w:rsidR="00BB0187" w:rsidRPr="009873CD" w14:paraId="1E583400" w14:textId="77777777" w:rsidTr="00304743">
        <w:trPr>
          <w:cantSplit/>
          <w:jc w:val="center"/>
          <w:trPrChange w:id="122" w:author="Alwyn Williams" w:date="2020-10-05T16:16:00Z">
            <w:trPr>
              <w:cantSplit/>
            </w:trPr>
          </w:trPrChange>
        </w:trPr>
        <w:tc>
          <w:tcPr>
            <w:tcW w:w="708" w:type="dxa"/>
            <w:vMerge/>
            <w:tcPrChange w:id="123" w:author="Alwyn Williams" w:date="2020-10-05T16:16:00Z">
              <w:tcPr>
                <w:tcW w:w="708" w:type="dxa"/>
                <w:vMerge/>
              </w:tcPr>
            </w:tcPrChange>
          </w:tcPr>
          <w:p w14:paraId="26E4AEFC" w14:textId="77777777" w:rsidR="00BB0187" w:rsidRPr="009873CD" w:rsidRDefault="00BB0187" w:rsidP="003754B6">
            <w:pPr>
              <w:pStyle w:val="Tabletext"/>
            </w:pPr>
          </w:p>
        </w:tc>
        <w:tc>
          <w:tcPr>
            <w:tcW w:w="1418" w:type="dxa"/>
            <w:vMerge/>
            <w:tcPrChange w:id="124" w:author="Alwyn Williams" w:date="2020-10-05T16:16:00Z">
              <w:tcPr>
                <w:tcW w:w="1418" w:type="dxa"/>
                <w:vMerge/>
              </w:tcPr>
            </w:tcPrChange>
          </w:tcPr>
          <w:p w14:paraId="2E19CBE5" w14:textId="77777777" w:rsidR="00BB0187" w:rsidRPr="009873CD" w:rsidRDefault="00BB0187" w:rsidP="003754B6">
            <w:pPr>
              <w:pStyle w:val="Tabletext"/>
            </w:pPr>
          </w:p>
        </w:tc>
        <w:tc>
          <w:tcPr>
            <w:tcW w:w="1417" w:type="dxa"/>
            <w:vMerge/>
            <w:tcPrChange w:id="125" w:author="Alwyn Williams" w:date="2020-10-05T16:16:00Z">
              <w:tcPr>
                <w:tcW w:w="1417" w:type="dxa"/>
                <w:vMerge/>
              </w:tcPr>
            </w:tcPrChange>
          </w:tcPr>
          <w:p w14:paraId="2EAFDB92" w14:textId="77777777" w:rsidR="00BB0187" w:rsidRPr="009873CD" w:rsidRDefault="00BB0187" w:rsidP="003754B6">
            <w:pPr>
              <w:pStyle w:val="Tabletext"/>
            </w:pPr>
          </w:p>
        </w:tc>
        <w:tc>
          <w:tcPr>
            <w:tcW w:w="2488" w:type="dxa"/>
            <w:vMerge/>
            <w:tcPrChange w:id="126" w:author="Alwyn Williams" w:date="2020-10-05T16:16:00Z">
              <w:tcPr>
                <w:tcW w:w="2488" w:type="dxa"/>
                <w:vMerge/>
              </w:tcPr>
            </w:tcPrChange>
          </w:tcPr>
          <w:p w14:paraId="2B873F8A" w14:textId="77777777" w:rsidR="00BB0187" w:rsidRPr="009873CD" w:rsidRDefault="00BB0187" w:rsidP="003754B6">
            <w:pPr>
              <w:pStyle w:val="Tabletext"/>
            </w:pPr>
          </w:p>
        </w:tc>
        <w:tc>
          <w:tcPr>
            <w:tcW w:w="914" w:type="dxa"/>
            <w:gridSpan w:val="2"/>
            <w:tcBorders>
              <w:top w:val="nil"/>
              <w:right w:val="nil"/>
            </w:tcBorders>
            <w:vAlign w:val="center"/>
            <w:tcPrChange w:id="127" w:author="Alwyn Williams" w:date="2020-10-05T16:16:00Z">
              <w:tcPr>
                <w:tcW w:w="914" w:type="dxa"/>
                <w:gridSpan w:val="2"/>
                <w:tcBorders>
                  <w:top w:val="nil"/>
                  <w:right w:val="nil"/>
                </w:tcBorders>
                <w:vAlign w:val="center"/>
              </w:tcPr>
            </w:tcPrChange>
          </w:tcPr>
          <w:p w14:paraId="7E9D6041" w14:textId="77777777" w:rsidR="00BB0187" w:rsidRPr="009873CD" w:rsidRDefault="00BB0187" w:rsidP="003754B6">
            <w:pPr>
              <w:pStyle w:val="Tabletext"/>
            </w:pPr>
          </w:p>
        </w:tc>
        <w:tc>
          <w:tcPr>
            <w:tcW w:w="4076" w:type="dxa"/>
            <w:gridSpan w:val="3"/>
            <w:tcBorders>
              <w:top w:val="nil"/>
              <w:left w:val="nil"/>
              <w:right w:val="nil"/>
            </w:tcBorders>
            <w:vAlign w:val="center"/>
            <w:tcPrChange w:id="128" w:author="Alwyn Williams" w:date="2020-10-05T16:16:00Z">
              <w:tcPr>
                <w:tcW w:w="4076" w:type="dxa"/>
                <w:gridSpan w:val="3"/>
                <w:tcBorders>
                  <w:top w:val="nil"/>
                  <w:left w:val="nil"/>
                  <w:right w:val="nil"/>
                </w:tcBorders>
                <w:vAlign w:val="center"/>
              </w:tcPr>
            </w:tcPrChange>
          </w:tcPr>
          <w:p w14:paraId="7682969F" w14:textId="77777777" w:rsidR="00BB0187" w:rsidRPr="009873CD" w:rsidRDefault="00BB0187" w:rsidP="003754B6">
            <w:pPr>
              <w:pStyle w:val="Tabletext"/>
            </w:pPr>
            <w:r w:rsidRPr="009873CD">
              <w:rPr>
                <w:noProof/>
                <w:lang w:eastAsia="en-GB"/>
              </w:rPr>
              <w:drawing>
                <wp:inline distT="0" distB="0" distL="0" distR="0" wp14:anchorId="1ADF7ED1" wp14:editId="0B10DB37">
                  <wp:extent cx="2637155" cy="499745"/>
                  <wp:effectExtent l="0" t="0" r="0" b="0"/>
                  <wp:docPr id="12" name="Picture 12" descr="05%20-%20Picture%20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5%20-%20Picture%20Iso"/>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637155" cy="499745"/>
                          </a:xfrm>
                          <a:prstGeom prst="rect">
                            <a:avLst/>
                          </a:prstGeom>
                          <a:noFill/>
                          <a:ln>
                            <a:noFill/>
                          </a:ln>
                        </pic:spPr>
                      </pic:pic>
                    </a:graphicData>
                  </a:graphic>
                </wp:inline>
              </w:drawing>
            </w:r>
          </w:p>
          <w:p w14:paraId="0AD93917" w14:textId="77777777" w:rsidR="00BB0187" w:rsidRPr="009873CD" w:rsidRDefault="00BB0187" w:rsidP="003754B6">
            <w:pPr>
              <w:pStyle w:val="Tabletext"/>
            </w:pPr>
            <w:r w:rsidRPr="009873CD">
              <w:t xml:space="preserve"> Example:   l = d = 2 s;   p = 4 s</w:t>
            </w:r>
          </w:p>
        </w:tc>
        <w:tc>
          <w:tcPr>
            <w:tcW w:w="1169" w:type="dxa"/>
            <w:tcBorders>
              <w:top w:val="nil"/>
              <w:left w:val="nil"/>
            </w:tcBorders>
            <w:vAlign w:val="center"/>
            <w:tcPrChange w:id="129" w:author="Alwyn Williams" w:date="2020-10-05T16:16:00Z">
              <w:tcPr>
                <w:tcW w:w="1169" w:type="dxa"/>
                <w:tcBorders>
                  <w:top w:val="nil"/>
                  <w:left w:val="nil"/>
                </w:tcBorders>
                <w:vAlign w:val="center"/>
              </w:tcPr>
            </w:tcPrChange>
          </w:tcPr>
          <w:p w14:paraId="4A6FED6A" w14:textId="77777777" w:rsidR="00BB0187" w:rsidRPr="009873CD" w:rsidRDefault="00BB0187" w:rsidP="003754B6">
            <w:pPr>
              <w:pStyle w:val="Tabletext"/>
            </w:pPr>
            <w:r w:rsidRPr="009873CD">
              <w:t>l = d</w:t>
            </w:r>
            <w:r w:rsidRPr="009873CD">
              <w:br/>
              <w:t>p ≥ 2 s</w:t>
            </w:r>
          </w:p>
        </w:tc>
        <w:tc>
          <w:tcPr>
            <w:tcW w:w="2660" w:type="dxa"/>
            <w:vMerge/>
            <w:tcPrChange w:id="130" w:author="Alwyn Williams" w:date="2020-10-05T16:16:00Z">
              <w:tcPr>
                <w:tcW w:w="2660" w:type="dxa"/>
                <w:vMerge/>
              </w:tcPr>
            </w:tcPrChange>
          </w:tcPr>
          <w:p w14:paraId="42F3CEFA" w14:textId="77777777" w:rsidR="00BB0187" w:rsidRPr="009873CD" w:rsidRDefault="00BB0187" w:rsidP="003754B6">
            <w:pPr>
              <w:pStyle w:val="Tabletext"/>
            </w:pPr>
          </w:p>
        </w:tc>
      </w:tr>
      <w:tr w:rsidR="00BB0187" w:rsidRPr="009873CD" w14:paraId="217FBC95" w14:textId="77777777" w:rsidTr="00304743">
        <w:trPr>
          <w:cantSplit/>
          <w:jc w:val="center"/>
          <w:trPrChange w:id="131" w:author="Alwyn Williams" w:date="2020-10-05T16:16:00Z">
            <w:trPr>
              <w:cantSplit/>
            </w:trPr>
          </w:trPrChange>
        </w:trPr>
        <w:tc>
          <w:tcPr>
            <w:tcW w:w="708" w:type="dxa"/>
            <w:tcPrChange w:id="132" w:author="Alwyn Williams" w:date="2020-10-05T16:16:00Z">
              <w:tcPr>
                <w:tcW w:w="708" w:type="dxa"/>
              </w:tcPr>
            </w:tcPrChange>
          </w:tcPr>
          <w:p w14:paraId="38CF9C0C" w14:textId="77777777" w:rsidR="00BB0187" w:rsidRPr="009873CD" w:rsidRDefault="00BB0187" w:rsidP="003754B6">
            <w:pPr>
              <w:pStyle w:val="Tabletext"/>
            </w:pPr>
            <w:r w:rsidRPr="009873CD">
              <w:br w:type="page"/>
              <w:t>4</w:t>
            </w:r>
          </w:p>
        </w:tc>
        <w:tc>
          <w:tcPr>
            <w:tcW w:w="1418" w:type="dxa"/>
            <w:tcPrChange w:id="133" w:author="Alwyn Williams" w:date="2020-10-05T16:16:00Z">
              <w:tcPr>
                <w:tcW w:w="1418" w:type="dxa"/>
              </w:tcPr>
            </w:tcPrChange>
          </w:tcPr>
          <w:p w14:paraId="0FA24D1B" w14:textId="77777777" w:rsidR="00BB0187" w:rsidRPr="009873CD" w:rsidRDefault="00BB0187" w:rsidP="003754B6">
            <w:pPr>
              <w:pStyle w:val="Tabletext"/>
            </w:pPr>
            <w:r w:rsidRPr="009873CD">
              <w:t>FLASHING LIGHT</w:t>
            </w:r>
          </w:p>
        </w:tc>
        <w:tc>
          <w:tcPr>
            <w:tcW w:w="1417" w:type="dxa"/>
            <w:tcPrChange w:id="134" w:author="Alwyn Williams" w:date="2020-10-05T16:16:00Z">
              <w:tcPr>
                <w:tcW w:w="1417" w:type="dxa"/>
              </w:tcPr>
            </w:tcPrChange>
          </w:tcPr>
          <w:p w14:paraId="6074C8FE" w14:textId="77777777" w:rsidR="00BB0187" w:rsidRPr="009873CD" w:rsidRDefault="00BB0187" w:rsidP="003754B6">
            <w:pPr>
              <w:pStyle w:val="Tabletext"/>
            </w:pPr>
          </w:p>
        </w:tc>
        <w:tc>
          <w:tcPr>
            <w:tcW w:w="2488" w:type="dxa"/>
            <w:tcPrChange w:id="135" w:author="Alwyn Williams" w:date="2020-10-05T16:16:00Z">
              <w:tcPr>
                <w:tcW w:w="2488" w:type="dxa"/>
              </w:tcPr>
            </w:tcPrChange>
          </w:tcPr>
          <w:p w14:paraId="7B4F9D59" w14:textId="77777777" w:rsidR="00BB0187" w:rsidRPr="009873CD" w:rsidRDefault="00BB0187" w:rsidP="003754B6">
            <w:pPr>
              <w:pStyle w:val="Tabletext"/>
            </w:pPr>
            <w:r w:rsidRPr="009873CD">
              <w:t>A light in which the total duration of light in a period is shorter than the total duration of darkness and the appearances of light (flashes) are usually of equal duration.</w:t>
            </w:r>
          </w:p>
        </w:tc>
        <w:tc>
          <w:tcPr>
            <w:tcW w:w="6159" w:type="dxa"/>
            <w:gridSpan w:val="6"/>
            <w:tcBorders>
              <w:bottom w:val="single" w:sz="4" w:space="0" w:color="auto"/>
            </w:tcBorders>
            <w:tcPrChange w:id="136" w:author="Alwyn Williams" w:date="2020-10-05T16:16:00Z">
              <w:tcPr>
                <w:tcW w:w="6159" w:type="dxa"/>
                <w:gridSpan w:val="6"/>
                <w:tcBorders>
                  <w:bottom w:val="single" w:sz="4" w:space="0" w:color="auto"/>
                </w:tcBorders>
              </w:tcPr>
            </w:tcPrChange>
          </w:tcPr>
          <w:p w14:paraId="385460CF" w14:textId="77777777" w:rsidR="00BB0187" w:rsidRPr="009873CD" w:rsidRDefault="00BB0187" w:rsidP="003754B6">
            <w:pPr>
              <w:pStyle w:val="Tabletext"/>
            </w:pPr>
            <w:r w:rsidRPr="009873CD">
              <w:t xml:space="preserve">A light in which the total duration of light in a period is </w:t>
            </w:r>
            <w:r w:rsidRPr="009873CD">
              <w:rPr>
                <w:i/>
              </w:rPr>
              <w:t xml:space="preserve">clearly </w:t>
            </w:r>
            <w:r w:rsidRPr="009873CD">
              <w:t>shorter than the total duration of darkness and all the flashes are of equal duration.</w:t>
            </w:r>
          </w:p>
        </w:tc>
        <w:tc>
          <w:tcPr>
            <w:tcW w:w="2660" w:type="dxa"/>
            <w:tcPrChange w:id="137" w:author="Alwyn Williams" w:date="2020-10-05T16:16:00Z">
              <w:tcPr>
                <w:tcW w:w="2660" w:type="dxa"/>
              </w:tcPr>
            </w:tcPrChange>
          </w:tcPr>
          <w:p w14:paraId="1812BA3F" w14:textId="77777777" w:rsidR="00BB0187" w:rsidRPr="009873CD" w:rsidRDefault="00BB0187" w:rsidP="003754B6">
            <w:pPr>
              <w:pStyle w:val="Tabletext"/>
            </w:pPr>
          </w:p>
        </w:tc>
      </w:tr>
      <w:tr w:rsidR="00BB0187" w:rsidRPr="009873CD" w14:paraId="090A4A8E" w14:textId="77777777" w:rsidTr="00304743">
        <w:trPr>
          <w:cantSplit/>
          <w:jc w:val="center"/>
          <w:trPrChange w:id="138" w:author="Alwyn Williams" w:date="2020-10-05T16:16:00Z">
            <w:trPr>
              <w:cantSplit/>
            </w:trPr>
          </w:trPrChange>
        </w:trPr>
        <w:tc>
          <w:tcPr>
            <w:tcW w:w="708" w:type="dxa"/>
            <w:vMerge w:val="restart"/>
            <w:tcPrChange w:id="139" w:author="Alwyn Williams" w:date="2020-10-05T16:16:00Z">
              <w:tcPr>
                <w:tcW w:w="708" w:type="dxa"/>
                <w:vMerge w:val="restart"/>
              </w:tcPr>
            </w:tcPrChange>
          </w:tcPr>
          <w:p w14:paraId="3C7274B9" w14:textId="77777777" w:rsidR="00BB0187" w:rsidRPr="009873CD" w:rsidRDefault="00BB0187" w:rsidP="003754B6">
            <w:pPr>
              <w:pStyle w:val="Tabletext"/>
            </w:pPr>
            <w:r w:rsidRPr="009873CD">
              <w:t>4.1</w:t>
            </w:r>
          </w:p>
        </w:tc>
        <w:tc>
          <w:tcPr>
            <w:tcW w:w="1418" w:type="dxa"/>
            <w:vMerge w:val="restart"/>
            <w:tcPrChange w:id="140" w:author="Alwyn Williams" w:date="2020-10-05T16:16:00Z">
              <w:tcPr>
                <w:tcW w:w="1418" w:type="dxa"/>
                <w:vMerge w:val="restart"/>
              </w:tcPr>
            </w:tcPrChange>
          </w:tcPr>
          <w:p w14:paraId="0DF4B9D2" w14:textId="77777777" w:rsidR="00BB0187" w:rsidRDefault="00BB0187" w:rsidP="003754B6">
            <w:pPr>
              <w:pStyle w:val="Tabletext"/>
              <w:spacing w:after="0"/>
            </w:pPr>
            <w:r>
              <w:t>Single</w:t>
            </w:r>
          </w:p>
          <w:p w14:paraId="00897440" w14:textId="77777777" w:rsidR="00BB0187" w:rsidRPr="009873CD" w:rsidRDefault="00BB0187" w:rsidP="003754B6">
            <w:pPr>
              <w:pStyle w:val="Tabletext"/>
              <w:spacing w:before="0"/>
            </w:pPr>
            <w:r w:rsidRPr="009873CD">
              <w:t>flashing light</w:t>
            </w:r>
          </w:p>
        </w:tc>
        <w:tc>
          <w:tcPr>
            <w:tcW w:w="1417" w:type="dxa"/>
            <w:vMerge w:val="restart"/>
            <w:tcPrChange w:id="141" w:author="Alwyn Williams" w:date="2020-10-05T16:16:00Z">
              <w:tcPr>
                <w:tcW w:w="1417" w:type="dxa"/>
                <w:vMerge w:val="restart"/>
              </w:tcPr>
            </w:tcPrChange>
          </w:tcPr>
          <w:p w14:paraId="343D6F40" w14:textId="77777777" w:rsidR="00BB0187" w:rsidRPr="009873CD" w:rsidRDefault="00BB0187" w:rsidP="003754B6">
            <w:pPr>
              <w:pStyle w:val="Tabletext"/>
            </w:pPr>
            <w:proofErr w:type="spellStart"/>
            <w:r w:rsidRPr="009873CD">
              <w:t>Fl</w:t>
            </w:r>
            <w:proofErr w:type="spellEnd"/>
          </w:p>
        </w:tc>
        <w:tc>
          <w:tcPr>
            <w:tcW w:w="2488" w:type="dxa"/>
            <w:vMerge w:val="restart"/>
            <w:tcPrChange w:id="142" w:author="Alwyn Williams" w:date="2020-10-05T16:16:00Z">
              <w:tcPr>
                <w:tcW w:w="2488" w:type="dxa"/>
                <w:vMerge w:val="restart"/>
              </w:tcPr>
            </w:tcPrChange>
          </w:tcPr>
          <w:p w14:paraId="33E1C657" w14:textId="77777777" w:rsidR="00BB0187" w:rsidRPr="009873CD" w:rsidRDefault="00BB0187" w:rsidP="003754B6">
            <w:pPr>
              <w:pStyle w:val="Tabletext"/>
            </w:pPr>
            <w:r w:rsidRPr="009873CD">
              <w:t>A flashing light in which a flash is regularly repeated (at a rate of less than 50 flashes per minute).</w:t>
            </w:r>
          </w:p>
        </w:tc>
        <w:tc>
          <w:tcPr>
            <w:tcW w:w="6159" w:type="dxa"/>
            <w:gridSpan w:val="6"/>
            <w:tcBorders>
              <w:bottom w:val="nil"/>
            </w:tcBorders>
            <w:tcPrChange w:id="143" w:author="Alwyn Williams" w:date="2020-10-05T16:16:00Z">
              <w:tcPr>
                <w:tcW w:w="6159" w:type="dxa"/>
                <w:gridSpan w:val="6"/>
                <w:tcBorders>
                  <w:bottom w:val="nil"/>
                </w:tcBorders>
              </w:tcPr>
            </w:tcPrChange>
          </w:tcPr>
          <w:p w14:paraId="7782BFA5" w14:textId="77777777" w:rsidR="00BB0187" w:rsidRPr="009873CD" w:rsidRDefault="00BB0187" w:rsidP="003754B6">
            <w:pPr>
              <w:pStyle w:val="Tabletext"/>
            </w:pPr>
            <w:r w:rsidRPr="009873CD">
              <w:t>The duration of the interval of darkness (eclipse) between two successive flashes should not be less than three times the duration of a flash.</w:t>
            </w:r>
          </w:p>
          <w:p w14:paraId="6DFF22CC" w14:textId="77777777" w:rsidR="00BB0187" w:rsidRPr="009873CD" w:rsidRDefault="00BB0187" w:rsidP="003754B6">
            <w:pPr>
              <w:pStyle w:val="Tabletext"/>
            </w:pPr>
            <w:r w:rsidRPr="009873CD">
              <w:t>The period should not be less than 2 s (or not less than 2.5 s in those countries where a quick rate of 50 flashes per minute is used).</w:t>
            </w:r>
          </w:p>
        </w:tc>
        <w:tc>
          <w:tcPr>
            <w:tcW w:w="2660" w:type="dxa"/>
            <w:vMerge w:val="restart"/>
            <w:tcPrChange w:id="144" w:author="Alwyn Williams" w:date="2020-10-05T16:16:00Z">
              <w:tcPr>
                <w:tcW w:w="2660" w:type="dxa"/>
                <w:vMerge w:val="restart"/>
              </w:tcPr>
            </w:tcPrChange>
          </w:tcPr>
          <w:p w14:paraId="6FE6EC75" w14:textId="77777777" w:rsidR="00BB0187" w:rsidRPr="009873CD" w:rsidRDefault="00BB0187" w:rsidP="003754B6">
            <w:pPr>
              <w:pStyle w:val="Tabletext"/>
            </w:pPr>
            <w:r w:rsidRPr="009873CD">
              <w:t>A single</w:t>
            </w:r>
            <w:r w:rsidRPr="009873CD">
              <w:noBreakHyphen/>
              <w:t xml:space="preserve">flashing </w:t>
            </w:r>
            <w:r w:rsidRPr="009873CD">
              <w:rPr>
                <w:i/>
              </w:rPr>
              <w:t xml:space="preserve">Yellow </w:t>
            </w:r>
            <w:r w:rsidRPr="009873CD">
              <w:t>light indicates a special mark.</w:t>
            </w:r>
          </w:p>
        </w:tc>
      </w:tr>
      <w:tr w:rsidR="00BB0187" w:rsidRPr="009873CD" w14:paraId="150FF2C6" w14:textId="77777777" w:rsidTr="00304743">
        <w:trPr>
          <w:cantSplit/>
          <w:jc w:val="center"/>
          <w:trPrChange w:id="145" w:author="Alwyn Williams" w:date="2020-10-05T16:16:00Z">
            <w:trPr>
              <w:cantSplit/>
            </w:trPr>
          </w:trPrChange>
        </w:trPr>
        <w:tc>
          <w:tcPr>
            <w:tcW w:w="708" w:type="dxa"/>
            <w:vMerge/>
            <w:tcPrChange w:id="146" w:author="Alwyn Williams" w:date="2020-10-05T16:16:00Z">
              <w:tcPr>
                <w:tcW w:w="708" w:type="dxa"/>
                <w:vMerge/>
              </w:tcPr>
            </w:tcPrChange>
          </w:tcPr>
          <w:p w14:paraId="6ADADB69" w14:textId="77777777" w:rsidR="00BB0187" w:rsidRPr="009873CD" w:rsidRDefault="00BB0187" w:rsidP="003754B6">
            <w:pPr>
              <w:pStyle w:val="Tabletext"/>
            </w:pPr>
          </w:p>
        </w:tc>
        <w:tc>
          <w:tcPr>
            <w:tcW w:w="1418" w:type="dxa"/>
            <w:vMerge/>
            <w:tcPrChange w:id="147" w:author="Alwyn Williams" w:date="2020-10-05T16:16:00Z">
              <w:tcPr>
                <w:tcW w:w="1418" w:type="dxa"/>
                <w:vMerge/>
              </w:tcPr>
            </w:tcPrChange>
          </w:tcPr>
          <w:p w14:paraId="69204354" w14:textId="77777777" w:rsidR="00BB0187" w:rsidRPr="009873CD" w:rsidRDefault="00BB0187" w:rsidP="003754B6">
            <w:pPr>
              <w:pStyle w:val="Tabletext"/>
            </w:pPr>
          </w:p>
        </w:tc>
        <w:tc>
          <w:tcPr>
            <w:tcW w:w="1417" w:type="dxa"/>
            <w:vMerge/>
            <w:tcPrChange w:id="148" w:author="Alwyn Williams" w:date="2020-10-05T16:16:00Z">
              <w:tcPr>
                <w:tcW w:w="1417" w:type="dxa"/>
                <w:vMerge/>
              </w:tcPr>
            </w:tcPrChange>
          </w:tcPr>
          <w:p w14:paraId="15C3D4D8" w14:textId="77777777" w:rsidR="00BB0187" w:rsidRPr="009873CD" w:rsidRDefault="00BB0187" w:rsidP="003754B6">
            <w:pPr>
              <w:pStyle w:val="Tabletext"/>
            </w:pPr>
          </w:p>
        </w:tc>
        <w:tc>
          <w:tcPr>
            <w:tcW w:w="2488" w:type="dxa"/>
            <w:vMerge/>
            <w:tcPrChange w:id="149" w:author="Alwyn Williams" w:date="2020-10-05T16:16:00Z">
              <w:tcPr>
                <w:tcW w:w="2488" w:type="dxa"/>
                <w:vMerge/>
              </w:tcPr>
            </w:tcPrChange>
          </w:tcPr>
          <w:p w14:paraId="14C92874" w14:textId="77777777" w:rsidR="00BB0187" w:rsidRPr="009873CD" w:rsidRDefault="00BB0187" w:rsidP="003754B6">
            <w:pPr>
              <w:pStyle w:val="Tabletext"/>
            </w:pPr>
          </w:p>
        </w:tc>
        <w:tc>
          <w:tcPr>
            <w:tcW w:w="914" w:type="dxa"/>
            <w:gridSpan w:val="2"/>
            <w:tcBorders>
              <w:top w:val="nil"/>
              <w:bottom w:val="single" w:sz="4" w:space="0" w:color="auto"/>
              <w:right w:val="nil"/>
            </w:tcBorders>
            <w:vAlign w:val="center"/>
            <w:tcPrChange w:id="150" w:author="Alwyn Williams" w:date="2020-10-05T16:16:00Z">
              <w:tcPr>
                <w:tcW w:w="914" w:type="dxa"/>
                <w:gridSpan w:val="2"/>
                <w:tcBorders>
                  <w:top w:val="nil"/>
                  <w:bottom w:val="single" w:sz="4" w:space="0" w:color="auto"/>
                  <w:right w:val="nil"/>
                </w:tcBorders>
                <w:vAlign w:val="center"/>
              </w:tcPr>
            </w:tcPrChange>
          </w:tcPr>
          <w:p w14:paraId="0421B6A5" w14:textId="77777777" w:rsidR="00BB0187" w:rsidRPr="009873CD" w:rsidRDefault="00BB0187" w:rsidP="003754B6">
            <w:pPr>
              <w:pStyle w:val="Tabletext"/>
            </w:pPr>
          </w:p>
        </w:tc>
        <w:tc>
          <w:tcPr>
            <w:tcW w:w="4076" w:type="dxa"/>
            <w:gridSpan w:val="3"/>
            <w:tcBorders>
              <w:top w:val="nil"/>
              <w:left w:val="nil"/>
              <w:bottom w:val="single" w:sz="4" w:space="0" w:color="auto"/>
              <w:right w:val="nil"/>
            </w:tcBorders>
            <w:vAlign w:val="center"/>
            <w:tcPrChange w:id="151" w:author="Alwyn Williams" w:date="2020-10-05T16:16:00Z">
              <w:tcPr>
                <w:tcW w:w="4076" w:type="dxa"/>
                <w:gridSpan w:val="3"/>
                <w:tcBorders>
                  <w:top w:val="nil"/>
                  <w:left w:val="nil"/>
                  <w:bottom w:val="single" w:sz="4" w:space="0" w:color="auto"/>
                  <w:right w:val="nil"/>
                </w:tcBorders>
                <w:vAlign w:val="center"/>
              </w:tcPr>
            </w:tcPrChange>
          </w:tcPr>
          <w:p w14:paraId="1C689CE1" w14:textId="77777777" w:rsidR="00BB0187" w:rsidRPr="009873CD" w:rsidRDefault="00BB0187" w:rsidP="003754B6">
            <w:pPr>
              <w:pStyle w:val="Tabletext"/>
            </w:pPr>
            <w:r w:rsidRPr="009873CD">
              <w:rPr>
                <w:noProof/>
                <w:lang w:eastAsia="en-GB"/>
              </w:rPr>
              <w:drawing>
                <wp:inline distT="0" distB="0" distL="0" distR="0" wp14:anchorId="20B684CE" wp14:editId="151192AE">
                  <wp:extent cx="2711450" cy="520700"/>
                  <wp:effectExtent l="0" t="0" r="0" b="0"/>
                  <wp:docPr id="13" name="Picture 13" descr="06%20-%20Picture%20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6%20-%20Picture%20F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11450" cy="520700"/>
                          </a:xfrm>
                          <a:prstGeom prst="rect">
                            <a:avLst/>
                          </a:prstGeom>
                          <a:noFill/>
                          <a:ln>
                            <a:noFill/>
                          </a:ln>
                        </pic:spPr>
                      </pic:pic>
                    </a:graphicData>
                  </a:graphic>
                </wp:inline>
              </w:drawing>
            </w:r>
          </w:p>
          <w:p w14:paraId="74571B68" w14:textId="77777777" w:rsidR="00BB0187" w:rsidRPr="009873CD" w:rsidRDefault="00BB0187" w:rsidP="003754B6">
            <w:pPr>
              <w:pStyle w:val="Tabletext"/>
            </w:pPr>
            <w:r w:rsidRPr="009873CD">
              <w:t xml:space="preserve"> Example:   d = 3 s;    l = 1 s;   p = 4 s</w:t>
            </w:r>
          </w:p>
        </w:tc>
        <w:tc>
          <w:tcPr>
            <w:tcW w:w="1169" w:type="dxa"/>
            <w:tcBorders>
              <w:top w:val="nil"/>
              <w:left w:val="nil"/>
              <w:bottom w:val="single" w:sz="4" w:space="0" w:color="auto"/>
            </w:tcBorders>
            <w:vAlign w:val="center"/>
            <w:tcPrChange w:id="152" w:author="Alwyn Williams" w:date="2020-10-05T16:16:00Z">
              <w:tcPr>
                <w:tcW w:w="1169" w:type="dxa"/>
                <w:tcBorders>
                  <w:top w:val="nil"/>
                  <w:left w:val="nil"/>
                  <w:bottom w:val="single" w:sz="4" w:space="0" w:color="auto"/>
                </w:tcBorders>
                <w:vAlign w:val="center"/>
              </w:tcPr>
            </w:tcPrChange>
          </w:tcPr>
          <w:p w14:paraId="4CC36369" w14:textId="77777777" w:rsidR="00BB0187" w:rsidRPr="009873CD" w:rsidRDefault="00BB0187" w:rsidP="003754B6">
            <w:pPr>
              <w:pStyle w:val="Tabletext"/>
            </w:pPr>
            <w:r w:rsidRPr="009873CD">
              <w:t xml:space="preserve">d ≥ 3 l </w:t>
            </w:r>
            <w:r w:rsidRPr="009873CD">
              <w:br/>
              <w:t>p ≥ 2 s</w:t>
            </w:r>
          </w:p>
        </w:tc>
        <w:tc>
          <w:tcPr>
            <w:tcW w:w="2660" w:type="dxa"/>
            <w:vMerge/>
            <w:tcPrChange w:id="153" w:author="Alwyn Williams" w:date="2020-10-05T16:16:00Z">
              <w:tcPr>
                <w:tcW w:w="2660" w:type="dxa"/>
                <w:vMerge/>
              </w:tcPr>
            </w:tcPrChange>
          </w:tcPr>
          <w:p w14:paraId="7EC98C15" w14:textId="77777777" w:rsidR="00BB0187" w:rsidRPr="009873CD" w:rsidRDefault="00BB0187" w:rsidP="003754B6">
            <w:pPr>
              <w:pStyle w:val="Tabletext"/>
            </w:pPr>
          </w:p>
        </w:tc>
      </w:tr>
      <w:tr w:rsidR="00BB0187" w:rsidRPr="009873CD" w14:paraId="435A2F61" w14:textId="77777777" w:rsidTr="00304743">
        <w:trPr>
          <w:cantSplit/>
          <w:jc w:val="center"/>
          <w:trPrChange w:id="154" w:author="Alwyn Williams" w:date="2020-10-05T16:16:00Z">
            <w:trPr>
              <w:cantSplit/>
            </w:trPr>
          </w:trPrChange>
        </w:trPr>
        <w:tc>
          <w:tcPr>
            <w:tcW w:w="708" w:type="dxa"/>
            <w:tcPrChange w:id="155" w:author="Alwyn Williams" w:date="2020-10-05T16:16:00Z">
              <w:tcPr>
                <w:tcW w:w="708" w:type="dxa"/>
              </w:tcPr>
            </w:tcPrChange>
          </w:tcPr>
          <w:p w14:paraId="1FE15433" w14:textId="77777777" w:rsidR="00BB0187" w:rsidRPr="009873CD" w:rsidRDefault="00BB0187" w:rsidP="003754B6">
            <w:pPr>
              <w:pStyle w:val="Tabletext"/>
            </w:pPr>
            <w:r w:rsidRPr="009873CD">
              <w:lastRenderedPageBreak/>
              <w:t>4.2</w:t>
            </w:r>
          </w:p>
        </w:tc>
        <w:tc>
          <w:tcPr>
            <w:tcW w:w="1418" w:type="dxa"/>
            <w:tcPrChange w:id="156" w:author="Alwyn Williams" w:date="2020-10-05T16:16:00Z">
              <w:tcPr>
                <w:tcW w:w="1418" w:type="dxa"/>
              </w:tcPr>
            </w:tcPrChange>
          </w:tcPr>
          <w:p w14:paraId="2267D9D5" w14:textId="77777777" w:rsidR="00BB0187" w:rsidRDefault="00BB0187" w:rsidP="003754B6">
            <w:pPr>
              <w:pStyle w:val="Tabletext"/>
              <w:spacing w:after="0"/>
            </w:pPr>
            <w:r w:rsidRPr="009873CD">
              <w:t>Long</w:t>
            </w:r>
          </w:p>
          <w:p w14:paraId="051C87CA" w14:textId="77777777" w:rsidR="00BB0187" w:rsidRPr="009873CD" w:rsidRDefault="00BB0187" w:rsidP="003754B6">
            <w:pPr>
              <w:pStyle w:val="Tabletext"/>
              <w:spacing w:before="0"/>
            </w:pPr>
            <w:r w:rsidRPr="009873CD">
              <w:t>flashing light</w:t>
            </w:r>
          </w:p>
        </w:tc>
        <w:tc>
          <w:tcPr>
            <w:tcW w:w="1417" w:type="dxa"/>
            <w:tcPrChange w:id="157" w:author="Alwyn Williams" w:date="2020-10-05T16:16:00Z">
              <w:tcPr>
                <w:tcW w:w="1417" w:type="dxa"/>
              </w:tcPr>
            </w:tcPrChange>
          </w:tcPr>
          <w:p w14:paraId="329207D5" w14:textId="77777777" w:rsidR="00BB0187" w:rsidRPr="009873CD" w:rsidRDefault="00BB0187" w:rsidP="003754B6">
            <w:pPr>
              <w:pStyle w:val="Tabletext"/>
            </w:pPr>
            <w:r w:rsidRPr="009873CD">
              <w:t>LFI</w:t>
            </w:r>
          </w:p>
        </w:tc>
        <w:tc>
          <w:tcPr>
            <w:tcW w:w="2488" w:type="dxa"/>
            <w:tcPrChange w:id="158" w:author="Alwyn Williams" w:date="2020-10-05T16:16:00Z">
              <w:tcPr>
                <w:tcW w:w="2488" w:type="dxa"/>
              </w:tcPr>
            </w:tcPrChange>
          </w:tcPr>
          <w:p w14:paraId="274339BE" w14:textId="77777777" w:rsidR="00BB0187" w:rsidRPr="009873CD" w:rsidRDefault="00BB0187" w:rsidP="003754B6">
            <w:pPr>
              <w:pStyle w:val="Tabletext"/>
            </w:pPr>
            <w:r w:rsidRPr="009873CD">
              <w:t>A single</w:t>
            </w:r>
            <w:r w:rsidRPr="009873CD">
              <w:noBreakHyphen/>
              <w:t>flashing light in which an appearance of light of not less than 2 s duration (long flash)</w:t>
            </w:r>
            <w:r w:rsidRPr="009873CD">
              <w:rPr>
                <w:rStyle w:val="FootnoteReference"/>
                <w:rFonts w:cs="Arial"/>
                <w:szCs w:val="18"/>
              </w:rPr>
              <w:t xml:space="preserve"> </w:t>
            </w:r>
            <w:r w:rsidRPr="009873CD">
              <w:rPr>
                <w:rStyle w:val="FootnoteReference"/>
                <w:rFonts w:cs="Arial"/>
                <w:szCs w:val="18"/>
              </w:rPr>
              <w:footnoteReference w:id="1"/>
            </w:r>
            <w:r w:rsidRPr="009873CD">
              <w:t xml:space="preserve"> is regularly repeated.</w:t>
            </w:r>
          </w:p>
        </w:tc>
        <w:tc>
          <w:tcPr>
            <w:tcW w:w="914" w:type="dxa"/>
            <w:gridSpan w:val="2"/>
            <w:tcBorders>
              <w:top w:val="single" w:sz="4" w:space="0" w:color="auto"/>
              <w:right w:val="nil"/>
            </w:tcBorders>
            <w:vAlign w:val="center"/>
            <w:tcPrChange w:id="159" w:author="Alwyn Williams" w:date="2020-10-05T16:16:00Z">
              <w:tcPr>
                <w:tcW w:w="914" w:type="dxa"/>
                <w:gridSpan w:val="2"/>
                <w:tcBorders>
                  <w:top w:val="single" w:sz="4" w:space="0" w:color="auto"/>
                  <w:right w:val="nil"/>
                </w:tcBorders>
                <w:vAlign w:val="center"/>
              </w:tcPr>
            </w:tcPrChange>
          </w:tcPr>
          <w:p w14:paraId="590AECD0" w14:textId="77777777" w:rsidR="00BB0187" w:rsidRPr="009873CD" w:rsidRDefault="00BB0187" w:rsidP="003754B6">
            <w:pPr>
              <w:pStyle w:val="Tabletext"/>
            </w:pPr>
          </w:p>
        </w:tc>
        <w:tc>
          <w:tcPr>
            <w:tcW w:w="4076" w:type="dxa"/>
            <w:gridSpan w:val="3"/>
            <w:tcBorders>
              <w:top w:val="single" w:sz="4" w:space="0" w:color="auto"/>
              <w:left w:val="nil"/>
              <w:right w:val="nil"/>
            </w:tcBorders>
            <w:vAlign w:val="center"/>
            <w:tcPrChange w:id="160" w:author="Alwyn Williams" w:date="2020-10-05T16:16:00Z">
              <w:tcPr>
                <w:tcW w:w="4076" w:type="dxa"/>
                <w:gridSpan w:val="3"/>
                <w:tcBorders>
                  <w:top w:val="single" w:sz="4" w:space="0" w:color="auto"/>
                  <w:left w:val="nil"/>
                  <w:right w:val="nil"/>
                </w:tcBorders>
                <w:vAlign w:val="center"/>
              </w:tcPr>
            </w:tcPrChange>
          </w:tcPr>
          <w:p w14:paraId="132BC9A6" w14:textId="77777777" w:rsidR="00BB0187" w:rsidRPr="009873CD" w:rsidRDefault="00BB0187" w:rsidP="003754B6">
            <w:pPr>
              <w:pStyle w:val="Tabletext"/>
            </w:pPr>
            <w:r w:rsidRPr="009873CD">
              <w:rPr>
                <w:noProof/>
                <w:lang w:eastAsia="en-GB"/>
              </w:rPr>
              <w:drawing>
                <wp:inline distT="0" distB="0" distL="0" distR="0" wp14:anchorId="5E34C765" wp14:editId="29D251A6">
                  <wp:extent cx="2743200" cy="542290"/>
                  <wp:effectExtent l="0" t="0" r="0" b="0"/>
                  <wp:docPr id="20" name="Picture 20" descr="07%20-%20Picture%20L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7%20-%20Picture%20LFl"/>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43200" cy="542290"/>
                          </a:xfrm>
                          <a:prstGeom prst="rect">
                            <a:avLst/>
                          </a:prstGeom>
                          <a:noFill/>
                          <a:ln>
                            <a:noFill/>
                          </a:ln>
                        </pic:spPr>
                      </pic:pic>
                    </a:graphicData>
                  </a:graphic>
                </wp:inline>
              </w:drawing>
            </w:r>
          </w:p>
          <w:p w14:paraId="11E38FDE" w14:textId="77777777" w:rsidR="00BB0187" w:rsidRPr="009873CD" w:rsidRDefault="00BB0187" w:rsidP="003754B6">
            <w:pPr>
              <w:pStyle w:val="Tabletext"/>
            </w:pPr>
            <w:r w:rsidRPr="009873CD">
              <w:t>Example:   d = 8 s;    l = 2 s;    p = 10 s</w:t>
            </w:r>
          </w:p>
        </w:tc>
        <w:tc>
          <w:tcPr>
            <w:tcW w:w="1169" w:type="dxa"/>
            <w:tcBorders>
              <w:top w:val="single" w:sz="4" w:space="0" w:color="auto"/>
              <w:left w:val="nil"/>
            </w:tcBorders>
            <w:vAlign w:val="center"/>
            <w:tcPrChange w:id="161" w:author="Alwyn Williams" w:date="2020-10-05T16:16:00Z">
              <w:tcPr>
                <w:tcW w:w="1169" w:type="dxa"/>
                <w:tcBorders>
                  <w:top w:val="single" w:sz="4" w:space="0" w:color="auto"/>
                  <w:left w:val="nil"/>
                </w:tcBorders>
                <w:vAlign w:val="center"/>
              </w:tcPr>
            </w:tcPrChange>
          </w:tcPr>
          <w:p w14:paraId="6212F1B7" w14:textId="77777777" w:rsidR="00BB0187" w:rsidRPr="009873CD" w:rsidRDefault="00BB0187" w:rsidP="003754B6">
            <w:pPr>
              <w:pStyle w:val="Tabletext"/>
            </w:pPr>
            <w:r w:rsidRPr="009873CD">
              <w:t>d ≥ 3 l</w:t>
            </w:r>
            <w:r w:rsidRPr="009873CD">
              <w:br/>
            </w:r>
            <w:proofErr w:type="spellStart"/>
            <w:r w:rsidRPr="009873CD">
              <w:t>l</w:t>
            </w:r>
            <w:proofErr w:type="spellEnd"/>
            <w:r w:rsidRPr="009873CD">
              <w:t xml:space="preserve"> ≥ 2 s</w:t>
            </w:r>
          </w:p>
        </w:tc>
        <w:tc>
          <w:tcPr>
            <w:tcW w:w="2660" w:type="dxa"/>
            <w:tcPrChange w:id="162" w:author="Alwyn Williams" w:date="2020-10-05T16:16:00Z">
              <w:tcPr>
                <w:tcW w:w="2660" w:type="dxa"/>
              </w:tcPr>
            </w:tcPrChange>
          </w:tcPr>
          <w:p w14:paraId="0BCFF0EB" w14:textId="77777777" w:rsidR="00BB0187" w:rsidRPr="009873CD" w:rsidRDefault="00BB0187" w:rsidP="003754B6">
            <w:pPr>
              <w:pStyle w:val="Tabletext"/>
            </w:pPr>
            <w:r w:rsidRPr="009873CD">
              <w:t>A long</w:t>
            </w:r>
            <w:r w:rsidRPr="009873CD">
              <w:noBreakHyphen/>
              <w:t xml:space="preserve">flashing </w:t>
            </w:r>
            <w:r w:rsidRPr="009873CD">
              <w:rPr>
                <w:i/>
              </w:rPr>
              <w:t xml:space="preserve">White </w:t>
            </w:r>
            <w:r w:rsidRPr="009873CD">
              <w:t>light with a period of 10 s indicates a safe</w:t>
            </w:r>
            <w:r w:rsidRPr="009873CD">
              <w:noBreakHyphen/>
              <w:t>water mark.</w:t>
            </w:r>
          </w:p>
        </w:tc>
      </w:tr>
      <w:tr w:rsidR="00BB0187" w:rsidRPr="009873CD" w14:paraId="0F4AD8D2" w14:textId="77777777" w:rsidTr="00304743">
        <w:trPr>
          <w:cantSplit/>
          <w:jc w:val="center"/>
          <w:trPrChange w:id="163" w:author="Alwyn Williams" w:date="2020-10-05T16:16:00Z">
            <w:trPr>
              <w:cantSplit/>
            </w:trPr>
          </w:trPrChange>
        </w:trPr>
        <w:tc>
          <w:tcPr>
            <w:tcW w:w="708" w:type="dxa"/>
            <w:vMerge w:val="restart"/>
            <w:tcPrChange w:id="164" w:author="Alwyn Williams" w:date="2020-10-05T16:16:00Z">
              <w:tcPr>
                <w:tcW w:w="708" w:type="dxa"/>
                <w:vMerge w:val="restart"/>
              </w:tcPr>
            </w:tcPrChange>
          </w:tcPr>
          <w:p w14:paraId="75D86511" w14:textId="77777777" w:rsidR="00BB0187" w:rsidRPr="009873CD" w:rsidRDefault="00BB0187" w:rsidP="003754B6">
            <w:pPr>
              <w:pStyle w:val="Tabletext"/>
            </w:pPr>
            <w:r w:rsidRPr="009873CD">
              <w:t>4.3</w:t>
            </w:r>
          </w:p>
        </w:tc>
        <w:tc>
          <w:tcPr>
            <w:tcW w:w="1418" w:type="dxa"/>
            <w:vMerge w:val="restart"/>
            <w:tcPrChange w:id="165" w:author="Alwyn Williams" w:date="2020-10-05T16:16:00Z">
              <w:tcPr>
                <w:tcW w:w="1418" w:type="dxa"/>
                <w:vMerge w:val="restart"/>
              </w:tcPr>
            </w:tcPrChange>
          </w:tcPr>
          <w:p w14:paraId="09AA2C4C" w14:textId="77777777" w:rsidR="00BB0187" w:rsidRDefault="00BB0187" w:rsidP="003754B6">
            <w:pPr>
              <w:pStyle w:val="Tabletext"/>
              <w:spacing w:after="0"/>
            </w:pPr>
            <w:r>
              <w:t>Group</w:t>
            </w:r>
          </w:p>
          <w:p w14:paraId="60722178" w14:textId="77777777" w:rsidR="00BB0187" w:rsidRPr="009873CD" w:rsidRDefault="00BB0187" w:rsidP="003754B6">
            <w:pPr>
              <w:pStyle w:val="Tabletext"/>
              <w:spacing w:before="0"/>
            </w:pPr>
            <w:r w:rsidRPr="009873CD">
              <w:t>flashing light</w:t>
            </w:r>
          </w:p>
        </w:tc>
        <w:tc>
          <w:tcPr>
            <w:tcW w:w="1417" w:type="dxa"/>
            <w:vMerge w:val="restart"/>
            <w:tcPrChange w:id="166" w:author="Alwyn Williams" w:date="2020-10-05T16:16:00Z">
              <w:tcPr>
                <w:tcW w:w="1417" w:type="dxa"/>
                <w:vMerge w:val="restart"/>
              </w:tcPr>
            </w:tcPrChange>
          </w:tcPr>
          <w:p w14:paraId="157AEBD6" w14:textId="77777777" w:rsidR="00BB0187" w:rsidRPr="009873CD" w:rsidRDefault="00BB0187" w:rsidP="003754B6">
            <w:pPr>
              <w:pStyle w:val="Tabletext"/>
            </w:pPr>
            <w:proofErr w:type="spellStart"/>
            <w:r w:rsidRPr="009873CD">
              <w:t>Fl</w:t>
            </w:r>
            <w:proofErr w:type="spellEnd"/>
            <w:r w:rsidRPr="009873CD">
              <w:t>(#)</w:t>
            </w:r>
          </w:p>
          <w:p w14:paraId="27B63228" w14:textId="77777777" w:rsidR="00BB0187" w:rsidRPr="009873CD" w:rsidRDefault="00BB0187" w:rsidP="003754B6">
            <w:pPr>
              <w:pStyle w:val="Tabletext"/>
            </w:pPr>
            <w:r w:rsidRPr="009873CD">
              <w:t xml:space="preserve">e.g. </w:t>
            </w:r>
            <w:proofErr w:type="spellStart"/>
            <w:r w:rsidRPr="009873CD">
              <w:t>Fl</w:t>
            </w:r>
            <w:proofErr w:type="spellEnd"/>
            <w:r w:rsidRPr="009873CD">
              <w:t>(2)</w:t>
            </w:r>
          </w:p>
        </w:tc>
        <w:tc>
          <w:tcPr>
            <w:tcW w:w="2488" w:type="dxa"/>
            <w:vMerge w:val="restart"/>
            <w:tcPrChange w:id="167" w:author="Alwyn Williams" w:date="2020-10-05T16:16:00Z">
              <w:tcPr>
                <w:tcW w:w="2488" w:type="dxa"/>
                <w:vMerge w:val="restart"/>
              </w:tcPr>
            </w:tcPrChange>
          </w:tcPr>
          <w:p w14:paraId="13AEF1F7" w14:textId="77777777" w:rsidR="00BB0187" w:rsidRPr="009873CD" w:rsidRDefault="00BB0187" w:rsidP="003754B6">
            <w:pPr>
              <w:pStyle w:val="Tabletext"/>
            </w:pPr>
            <w:r w:rsidRPr="009873CD">
              <w:t>A flashing light in which a group of flashes, specified in number, is regularly repeated.</w:t>
            </w:r>
          </w:p>
        </w:tc>
        <w:tc>
          <w:tcPr>
            <w:tcW w:w="6159" w:type="dxa"/>
            <w:gridSpan w:val="6"/>
            <w:tcBorders>
              <w:bottom w:val="nil"/>
            </w:tcBorders>
            <w:tcPrChange w:id="168" w:author="Alwyn Williams" w:date="2020-10-05T16:16:00Z">
              <w:tcPr>
                <w:tcW w:w="6159" w:type="dxa"/>
                <w:gridSpan w:val="6"/>
                <w:tcBorders>
                  <w:bottom w:val="nil"/>
                </w:tcBorders>
              </w:tcPr>
            </w:tcPrChange>
          </w:tcPr>
          <w:p w14:paraId="39854482" w14:textId="77777777" w:rsidR="00BB0187" w:rsidRPr="009873CD" w:rsidRDefault="00BB0187" w:rsidP="003754B6">
            <w:pPr>
              <w:pStyle w:val="Tabletext"/>
            </w:pPr>
            <w:r w:rsidRPr="009873CD">
              <w:t>The eclipses between the flashes in a group are of equal duration, and this duration is clearly shorter than the duration of the eclipse between successive groups.</w:t>
            </w:r>
          </w:p>
          <w:p w14:paraId="48A1F669" w14:textId="77777777" w:rsidR="00BB0187" w:rsidRPr="009873CD" w:rsidRDefault="00BB0187" w:rsidP="003754B6">
            <w:pPr>
              <w:pStyle w:val="Tabletext"/>
            </w:pPr>
            <w:r w:rsidRPr="009873CD">
              <w:t xml:space="preserve">The number of flashes in a group should not be greater than </w:t>
            </w:r>
            <w:proofErr w:type="gramStart"/>
            <w:r w:rsidRPr="009873CD">
              <w:t>five</w:t>
            </w:r>
            <w:proofErr w:type="gramEnd"/>
            <w:r w:rsidRPr="009873CD">
              <w:t xml:space="preserve"> in general, and should be six only as an exception. </w:t>
            </w:r>
          </w:p>
          <w:p w14:paraId="0876E30E" w14:textId="77777777" w:rsidR="00BB0187" w:rsidRPr="009873CD" w:rsidRDefault="00BB0187" w:rsidP="003754B6">
            <w:pPr>
              <w:pStyle w:val="Tabletext"/>
            </w:pPr>
            <w:r w:rsidRPr="009873CD">
              <w:t>The duration of an eclipse within a group should not be less than the duration of a flash.</w:t>
            </w:r>
          </w:p>
          <w:p w14:paraId="53F13972" w14:textId="77777777" w:rsidR="00BB0187" w:rsidRPr="009873CD" w:rsidRDefault="00BB0187" w:rsidP="003754B6">
            <w:pPr>
              <w:pStyle w:val="Tabletext"/>
            </w:pPr>
            <w:r w:rsidRPr="009873CD">
              <w:t>The duration of an eclipse between groups should not be less than three times the duration of an eclipse within a group.</w:t>
            </w:r>
          </w:p>
          <w:p w14:paraId="6835AE71" w14:textId="77777777" w:rsidR="00BB0187" w:rsidRPr="009873CD" w:rsidRDefault="00BB0187" w:rsidP="003754B6">
            <w:pPr>
              <w:pStyle w:val="Tabletext"/>
            </w:pPr>
            <w:r w:rsidRPr="009873CD">
              <w:t>In a group of two flashes, the duration of a flash together with the duration of the eclipse within the group should not be less than 1 s.</w:t>
            </w:r>
          </w:p>
          <w:p w14:paraId="6E7211B2" w14:textId="77777777" w:rsidR="00BB0187" w:rsidRPr="009873CD" w:rsidRDefault="00BB0187" w:rsidP="003754B6">
            <w:pPr>
              <w:pStyle w:val="Tabletext"/>
            </w:pPr>
            <w:r w:rsidRPr="009873CD">
              <w:t>In a group of three or more flashes, the duration of a flash together with the duration of an eclipse within a group should not be less than 2 s (or not less than 2.5 s in those countries where a quick rate of 50 flashes per minute is used).</w:t>
            </w:r>
          </w:p>
        </w:tc>
        <w:tc>
          <w:tcPr>
            <w:tcW w:w="2660" w:type="dxa"/>
            <w:vMerge w:val="restart"/>
            <w:tcPrChange w:id="169" w:author="Alwyn Williams" w:date="2020-10-05T16:16:00Z">
              <w:tcPr>
                <w:tcW w:w="2660" w:type="dxa"/>
                <w:vMerge w:val="restart"/>
              </w:tcPr>
            </w:tcPrChange>
          </w:tcPr>
          <w:p w14:paraId="291DC20A" w14:textId="77777777" w:rsidR="00BB0187" w:rsidRPr="009873CD" w:rsidRDefault="00BB0187" w:rsidP="003754B6">
            <w:pPr>
              <w:pStyle w:val="Tabletext"/>
            </w:pPr>
            <w:r w:rsidRPr="009873CD">
              <w:t>A group</w:t>
            </w:r>
            <w:r w:rsidRPr="009873CD">
              <w:noBreakHyphen/>
              <w:t xml:space="preserve">flashing </w:t>
            </w:r>
            <w:r w:rsidRPr="009873CD">
              <w:rPr>
                <w:i/>
              </w:rPr>
              <w:t xml:space="preserve">White </w:t>
            </w:r>
            <w:r w:rsidRPr="009873CD">
              <w:t>light with a group of two flashes, in a period of 5 s or 10 s, indicates an isolated</w:t>
            </w:r>
            <w:r w:rsidRPr="009873CD">
              <w:noBreakHyphen/>
              <w:t xml:space="preserve">danger mark. </w:t>
            </w:r>
          </w:p>
          <w:p w14:paraId="75A9D485" w14:textId="77777777" w:rsidR="00BB0187" w:rsidRPr="009873CD" w:rsidRDefault="00BB0187" w:rsidP="003754B6">
            <w:pPr>
              <w:pStyle w:val="Tabletext"/>
            </w:pPr>
            <w:r w:rsidRPr="009873CD">
              <w:t>A group</w:t>
            </w:r>
            <w:r w:rsidRPr="009873CD">
              <w:noBreakHyphen/>
              <w:t xml:space="preserve">flashing </w:t>
            </w:r>
            <w:r w:rsidRPr="009873CD">
              <w:rPr>
                <w:i/>
              </w:rPr>
              <w:t xml:space="preserve">Yellow </w:t>
            </w:r>
            <w:r w:rsidRPr="009873CD">
              <w:t>light with a group of four, five or (exceptionally) six flashes indicates a special mark</w:t>
            </w:r>
          </w:p>
        </w:tc>
      </w:tr>
      <w:tr w:rsidR="00BB0187" w:rsidRPr="009873CD" w14:paraId="4DD5816F" w14:textId="77777777" w:rsidTr="00304743">
        <w:trPr>
          <w:cantSplit/>
          <w:jc w:val="center"/>
          <w:trPrChange w:id="170" w:author="Alwyn Williams" w:date="2020-10-05T16:16:00Z">
            <w:trPr>
              <w:cantSplit/>
            </w:trPr>
          </w:trPrChange>
        </w:trPr>
        <w:tc>
          <w:tcPr>
            <w:tcW w:w="708" w:type="dxa"/>
            <w:vMerge/>
            <w:tcPrChange w:id="171" w:author="Alwyn Williams" w:date="2020-10-05T16:16:00Z">
              <w:tcPr>
                <w:tcW w:w="708" w:type="dxa"/>
                <w:vMerge/>
              </w:tcPr>
            </w:tcPrChange>
          </w:tcPr>
          <w:p w14:paraId="456CB659" w14:textId="77777777" w:rsidR="00BB0187" w:rsidRPr="009873CD" w:rsidRDefault="00BB0187" w:rsidP="003754B6">
            <w:pPr>
              <w:pStyle w:val="Tabletext"/>
            </w:pPr>
          </w:p>
        </w:tc>
        <w:tc>
          <w:tcPr>
            <w:tcW w:w="1418" w:type="dxa"/>
            <w:vMerge/>
            <w:tcPrChange w:id="172" w:author="Alwyn Williams" w:date="2020-10-05T16:16:00Z">
              <w:tcPr>
                <w:tcW w:w="1418" w:type="dxa"/>
                <w:vMerge/>
              </w:tcPr>
            </w:tcPrChange>
          </w:tcPr>
          <w:p w14:paraId="769C47CD" w14:textId="77777777" w:rsidR="00BB0187" w:rsidRPr="009873CD" w:rsidRDefault="00BB0187" w:rsidP="003754B6">
            <w:pPr>
              <w:pStyle w:val="Tabletext"/>
            </w:pPr>
          </w:p>
        </w:tc>
        <w:tc>
          <w:tcPr>
            <w:tcW w:w="1417" w:type="dxa"/>
            <w:vMerge/>
            <w:tcPrChange w:id="173" w:author="Alwyn Williams" w:date="2020-10-05T16:16:00Z">
              <w:tcPr>
                <w:tcW w:w="1417" w:type="dxa"/>
                <w:vMerge/>
              </w:tcPr>
            </w:tcPrChange>
          </w:tcPr>
          <w:p w14:paraId="647B6AA6" w14:textId="77777777" w:rsidR="00BB0187" w:rsidRPr="009873CD" w:rsidRDefault="00BB0187" w:rsidP="003754B6">
            <w:pPr>
              <w:pStyle w:val="Tabletext"/>
            </w:pPr>
          </w:p>
        </w:tc>
        <w:tc>
          <w:tcPr>
            <w:tcW w:w="2488" w:type="dxa"/>
            <w:vMerge/>
            <w:tcPrChange w:id="174" w:author="Alwyn Williams" w:date="2020-10-05T16:16:00Z">
              <w:tcPr>
                <w:tcW w:w="2488" w:type="dxa"/>
                <w:vMerge/>
              </w:tcPr>
            </w:tcPrChange>
          </w:tcPr>
          <w:p w14:paraId="6DB740C9" w14:textId="77777777" w:rsidR="00BB0187" w:rsidRPr="009873CD" w:rsidRDefault="00BB0187" w:rsidP="003754B6">
            <w:pPr>
              <w:pStyle w:val="Tabletext"/>
            </w:pPr>
          </w:p>
        </w:tc>
        <w:tc>
          <w:tcPr>
            <w:tcW w:w="914" w:type="dxa"/>
            <w:gridSpan w:val="2"/>
            <w:tcBorders>
              <w:top w:val="nil"/>
              <w:bottom w:val="single" w:sz="4" w:space="0" w:color="auto"/>
              <w:right w:val="nil"/>
            </w:tcBorders>
            <w:vAlign w:val="center"/>
            <w:tcPrChange w:id="175" w:author="Alwyn Williams" w:date="2020-10-05T16:16:00Z">
              <w:tcPr>
                <w:tcW w:w="914" w:type="dxa"/>
                <w:gridSpan w:val="2"/>
                <w:tcBorders>
                  <w:top w:val="nil"/>
                  <w:bottom w:val="single" w:sz="4" w:space="0" w:color="auto"/>
                  <w:right w:val="nil"/>
                </w:tcBorders>
                <w:vAlign w:val="center"/>
              </w:tcPr>
            </w:tcPrChange>
          </w:tcPr>
          <w:p w14:paraId="2A3D6119" w14:textId="77777777" w:rsidR="00BB0187" w:rsidRPr="009873CD" w:rsidRDefault="00BB0187" w:rsidP="003754B6">
            <w:pPr>
              <w:pStyle w:val="Tabletext"/>
            </w:pPr>
            <w:proofErr w:type="spellStart"/>
            <w:r w:rsidRPr="009873CD">
              <w:t>Fl</w:t>
            </w:r>
            <w:proofErr w:type="spellEnd"/>
            <w:r w:rsidRPr="009873CD">
              <w:t>(2)</w:t>
            </w:r>
          </w:p>
        </w:tc>
        <w:tc>
          <w:tcPr>
            <w:tcW w:w="4076" w:type="dxa"/>
            <w:gridSpan w:val="3"/>
            <w:tcBorders>
              <w:top w:val="nil"/>
              <w:left w:val="nil"/>
              <w:bottom w:val="single" w:sz="4" w:space="0" w:color="auto"/>
              <w:right w:val="nil"/>
            </w:tcBorders>
            <w:vAlign w:val="center"/>
            <w:tcPrChange w:id="176" w:author="Alwyn Williams" w:date="2020-10-05T16:16:00Z">
              <w:tcPr>
                <w:tcW w:w="4076" w:type="dxa"/>
                <w:gridSpan w:val="3"/>
                <w:tcBorders>
                  <w:top w:val="nil"/>
                  <w:left w:val="nil"/>
                  <w:bottom w:val="single" w:sz="4" w:space="0" w:color="auto"/>
                  <w:right w:val="nil"/>
                </w:tcBorders>
                <w:vAlign w:val="center"/>
              </w:tcPr>
            </w:tcPrChange>
          </w:tcPr>
          <w:p w14:paraId="0FC2BC26" w14:textId="77777777" w:rsidR="00BB0187" w:rsidRPr="009873CD" w:rsidRDefault="00BB0187" w:rsidP="003754B6">
            <w:pPr>
              <w:pStyle w:val="Tabletext"/>
            </w:pPr>
            <w:r w:rsidRPr="009873CD">
              <w:rPr>
                <w:noProof/>
                <w:lang w:eastAsia="en-GB"/>
              </w:rPr>
              <w:drawing>
                <wp:inline distT="0" distB="0" distL="0" distR="0" wp14:anchorId="04930CA0" wp14:editId="1857F5E6">
                  <wp:extent cx="2627133" cy="531495"/>
                  <wp:effectExtent l="0" t="0" r="0" b="1905"/>
                  <wp:docPr id="23" name="Picture 23" descr="08%20-%20Picture%20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8%20-%20Picture%20Fl(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629703" cy="532015"/>
                          </a:xfrm>
                          <a:prstGeom prst="rect">
                            <a:avLst/>
                          </a:prstGeom>
                          <a:noFill/>
                          <a:ln>
                            <a:noFill/>
                          </a:ln>
                        </pic:spPr>
                      </pic:pic>
                    </a:graphicData>
                  </a:graphic>
                </wp:inline>
              </w:drawing>
            </w:r>
          </w:p>
          <w:p w14:paraId="3CB8BCE5" w14:textId="77777777" w:rsidR="00BB0187" w:rsidRPr="009873CD" w:rsidRDefault="00BB0187" w:rsidP="003754B6">
            <w:pPr>
              <w:pStyle w:val="Tabletext"/>
            </w:pPr>
            <w:r w:rsidRPr="009873CD">
              <w:t xml:space="preserve"> Example:   d’ = 6 s;    d = 2 s;   l = 1 s;   c = 3 s;   p = 10 s</w:t>
            </w:r>
          </w:p>
        </w:tc>
        <w:tc>
          <w:tcPr>
            <w:tcW w:w="1169" w:type="dxa"/>
            <w:tcBorders>
              <w:top w:val="nil"/>
              <w:left w:val="nil"/>
              <w:bottom w:val="single" w:sz="4" w:space="0" w:color="auto"/>
            </w:tcBorders>
            <w:vAlign w:val="center"/>
            <w:tcPrChange w:id="177" w:author="Alwyn Williams" w:date="2020-10-05T16:16:00Z">
              <w:tcPr>
                <w:tcW w:w="1169" w:type="dxa"/>
                <w:tcBorders>
                  <w:top w:val="nil"/>
                  <w:left w:val="nil"/>
                  <w:bottom w:val="single" w:sz="4" w:space="0" w:color="auto"/>
                </w:tcBorders>
                <w:vAlign w:val="center"/>
              </w:tcPr>
            </w:tcPrChange>
          </w:tcPr>
          <w:p w14:paraId="163374C9" w14:textId="77777777" w:rsidR="00BB0187" w:rsidRPr="009873CD" w:rsidRDefault="00BB0187" w:rsidP="003754B6">
            <w:pPr>
              <w:pStyle w:val="Tabletext"/>
            </w:pPr>
            <w:r w:rsidRPr="009873CD">
              <w:t>d’ ≥ 3 d</w:t>
            </w:r>
            <w:r w:rsidRPr="009873CD">
              <w:br/>
            </w:r>
            <w:proofErr w:type="spellStart"/>
            <w:r w:rsidRPr="009873CD">
              <w:t>d</w:t>
            </w:r>
            <w:proofErr w:type="spellEnd"/>
            <w:r w:rsidRPr="009873CD">
              <w:t xml:space="preserve"> ≥ l </w:t>
            </w:r>
            <w:r w:rsidRPr="009873CD">
              <w:br/>
              <w:t>c ≥ 1 s</w:t>
            </w:r>
          </w:p>
        </w:tc>
        <w:tc>
          <w:tcPr>
            <w:tcW w:w="2660" w:type="dxa"/>
            <w:vMerge/>
            <w:tcPrChange w:id="178" w:author="Alwyn Williams" w:date="2020-10-05T16:16:00Z">
              <w:tcPr>
                <w:tcW w:w="2660" w:type="dxa"/>
                <w:vMerge/>
              </w:tcPr>
            </w:tcPrChange>
          </w:tcPr>
          <w:p w14:paraId="4F140375" w14:textId="77777777" w:rsidR="00BB0187" w:rsidRPr="009873CD" w:rsidRDefault="00BB0187" w:rsidP="003754B6">
            <w:pPr>
              <w:pStyle w:val="Tabletext"/>
            </w:pPr>
          </w:p>
        </w:tc>
      </w:tr>
      <w:tr w:rsidR="00BB0187" w:rsidRPr="009873CD" w14:paraId="768BD354" w14:textId="77777777" w:rsidTr="00304743">
        <w:trPr>
          <w:cantSplit/>
          <w:jc w:val="center"/>
          <w:trPrChange w:id="179" w:author="Alwyn Williams" w:date="2020-10-05T16:16:00Z">
            <w:trPr>
              <w:cantSplit/>
            </w:trPr>
          </w:trPrChange>
        </w:trPr>
        <w:tc>
          <w:tcPr>
            <w:tcW w:w="708" w:type="dxa"/>
            <w:vMerge w:val="restart"/>
            <w:tcPrChange w:id="180" w:author="Alwyn Williams" w:date="2020-10-05T16:16:00Z">
              <w:tcPr>
                <w:tcW w:w="708" w:type="dxa"/>
                <w:vMerge w:val="restart"/>
              </w:tcPr>
            </w:tcPrChange>
          </w:tcPr>
          <w:p w14:paraId="12D368AD" w14:textId="77777777" w:rsidR="00BB0187" w:rsidRPr="009873CD" w:rsidRDefault="00BB0187" w:rsidP="003754B6">
            <w:pPr>
              <w:pStyle w:val="Tabletext"/>
            </w:pPr>
            <w:r w:rsidRPr="009873CD">
              <w:lastRenderedPageBreak/>
              <w:t>4.4</w:t>
            </w:r>
          </w:p>
        </w:tc>
        <w:tc>
          <w:tcPr>
            <w:tcW w:w="1418" w:type="dxa"/>
            <w:vMerge w:val="restart"/>
            <w:tcPrChange w:id="181" w:author="Alwyn Williams" w:date="2020-10-05T16:16:00Z">
              <w:tcPr>
                <w:tcW w:w="1418" w:type="dxa"/>
                <w:vMerge w:val="restart"/>
              </w:tcPr>
            </w:tcPrChange>
          </w:tcPr>
          <w:p w14:paraId="53637729" w14:textId="77777777" w:rsidR="00BB0187" w:rsidRPr="009873CD" w:rsidRDefault="00BB0187" w:rsidP="003754B6">
            <w:pPr>
              <w:pStyle w:val="Tabletext"/>
            </w:pPr>
            <w:r w:rsidRPr="009873CD">
              <w:t>Composite group</w:t>
            </w:r>
            <w:r w:rsidRPr="009873CD">
              <w:noBreakHyphen/>
              <w:t>flashing light</w:t>
            </w:r>
          </w:p>
        </w:tc>
        <w:tc>
          <w:tcPr>
            <w:tcW w:w="1417" w:type="dxa"/>
            <w:vMerge w:val="restart"/>
            <w:tcPrChange w:id="182" w:author="Alwyn Williams" w:date="2020-10-05T16:16:00Z">
              <w:tcPr>
                <w:tcW w:w="1417" w:type="dxa"/>
                <w:vMerge w:val="restart"/>
              </w:tcPr>
            </w:tcPrChange>
          </w:tcPr>
          <w:p w14:paraId="29DF3038" w14:textId="77777777" w:rsidR="00BB0187" w:rsidRPr="009873CD" w:rsidRDefault="00BB0187" w:rsidP="003754B6">
            <w:pPr>
              <w:pStyle w:val="Tabletext"/>
            </w:pPr>
            <w:proofErr w:type="spellStart"/>
            <w:r w:rsidRPr="009873CD">
              <w:t>Fl</w:t>
            </w:r>
            <w:proofErr w:type="spellEnd"/>
            <w:r w:rsidRPr="009873CD">
              <w:t>(# + #)</w:t>
            </w:r>
          </w:p>
          <w:p w14:paraId="7249A364" w14:textId="77777777" w:rsidR="00BB0187" w:rsidRPr="009873CD" w:rsidRDefault="00BB0187" w:rsidP="003754B6">
            <w:pPr>
              <w:pStyle w:val="Tabletext"/>
            </w:pPr>
            <w:r w:rsidRPr="009873CD">
              <w:t>e.g.</w:t>
            </w:r>
          </w:p>
          <w:p w14:paraId="0E0E255F" w14:textId="77777777" w:rsidR="00BB0187" w:rsidRPr="009873CD" w:rsidRDefault="00BB0187" w:rsidP="003754B6">
            <w:pPr>
              <w:pStyle w:val="Tabletext"/>
            </w:pPr>
            <w:proofErr w:type="spellStart"/>
            <w:r w:rsidRPr="009873CD">
              <w:t>Fl</w:t>
            </w:r>
            <w:proofErr w:type="spellEnd"/>
            <w:r w:rsidRPr="009873CD">
              <w:t>(2 + 1)</w:t>
            </w:r>
          </w:p>
        </w:tc>
        <w:tc>
          <w:tcPr>
            <w:tcW w:w="2488" w:type="dxa"/>
            <w:vMerge w:val="restart"/>
            <w:tcPrChange w:id="183" w:author="Alwyn Williams" w:date="2020-10-05T16:16:00Z">
              <w:tcPr>
                <w:tcW w:w="2488" w:type="dxa"/>
                <w:vMerge w:val="restart"/>
              </w:tcPr>
            </w:tcPrChange>
          </w:tcPr>
          <w:p w14:paraId="4FBC72AB" w14:textId="77777777" w:rsidR="00BB0187" w:rsidRPr="009873CD" w:rsidRDefault="00BB0187" w:rsidP="003754B6">
            <w:pPr>
              <w:pStyle w:val="Tabletext"/>
            </w:pPr>
            <w:r w:rsidRPr="009873CD">
              <w:t>A light similar to a group</w:t>
            </w:r>
            <w:r w:rsidRPr="009873CD">
              <w:noBreakHyphen/>
              <w:t>flashing light except that successive groups in a period have different numbers of flashes.</w:t>
            </w:r>
          </w:p>
        </w:tc>
        <w:tc>
          <w:tcPr>
            <w:tcW w:w="6159" w:type="dxa"/>
            <w:gridSpan w:val="6"/>
            <w:tcBorders>
              <w:bottom w:val="nil"/>
            </w:tcBorders>
            <w:tcPrChange w:id="184" w:author="Alwyn Williams" w:date="2020-10-05T16:16:00Z">
              <w:tcPr>
                <w:tcW w:w="6159" w:type="dxa"/>
                <w:gridSpan w:val="6"/>
                <w:tcBorders>
                  <w:bottom w:val="nil"/>
                </w:tcBorders>
              </w:tcPr>
            </w:tcPrChange>
          </w:tcPr>
          <w:p w14:paraId="0B87FD11" w14:textId="77777777" w:rsidR="00BB0187" w:rsidRPr="009873CD" w:rsidRDefault="00BB0187" w:rsidP="003754B6">
            <w:pPr>
              <w:pStyle w:val="Tabletext"/>
            </w:pPr>
            <w:r w:rsidRPr="009873CD">
              <w:t>Light characters should be restricted to (2 + 1) flashes in general, and should be (3 + 1) flashes only as an exception.</w:t>
            </w:r>
          </w:p>
        </w:tc>
        <w:tc>
          <w:tcPr>
            <w:tcW w:w="2660" w:type="dxa"/>
            <w:vMerge w:val="restart"/>
            <w:tcPrChange w:id="185" w:author="Alwyn Williams" w:date="2020-10-05T16:16:00Z">
              <w:tcPr>
                <w:tcW w:w="2660" w:type="dxa"/>
                <w:vMerge w:val="restart"/>
              </w:tcPr>
            </w:tcPrChange>
          </w:tcPr>
          <w:p w14:paraId="7B041AB6" w14:textId="77777777" w:rsidR="00BB0187" w:rsidRPr="009873CD" w:rsidRDefault="00BB0187" w:rsidP="003754B6">
            <w:pPr>
              <w:pStyle w:val="Tabletext"/>
            </w:pPr>
            <w:r w:rsidRPr="009873CD">
              <w:t>A composite group</w:t>
            </w:r>
            <w:r w:rsidRPr="009873CD">
              <w:noBreakHyphen/>
              <w:t xml:space="preserve">flashing </w:t>
            </w:r>
            <w:r w:rsidRPr="009873CD">
              <w:rPr>
                <w:i/>
              </w:rPr>
              <w:t xml:space="preserve">Red </w:t>
            </w:r>
            <w:r w:rsidRPr="009873CD">
              <w:t xml:space="preserve">or </w:t>
            </w:r>
            <w:r w:rsidRPr="009873CD">
              <w:rPr>
                <w:i/>
              </w:rPr>
              <w:t xml:space="preserve">Green </w:t>
            </w:r>
            <w:r w:rsidRPr="009873CD">
              <w:t>light with a group of (2 + 1) flashes indicates a modified lateral (preferred</w:t>
            </w:r>
            <w:r w:rsidRPr="009873CD">
              <w:noBreakHyphen/>
              <w:t>channel) mark.</w:t>
            </w:r>
          </w:p>
          <w:p w14:paraId="6781B864" w14:textId="77777777" w:rsidR="00BB0187" w:rsidRPr="009873CD" w:rsidRDefault="00BB0187" w:rsidP="003754B6">
            <w:pPr>
              <w:pStyle w:val="Tabletext"/>
            </w:pPr>
            <w:r w:rsidRPr="009873CD">
              <w:t>A composite group</w:t>
            </w:r>
            <w:r w:rsidRPr="009873CD">
              <w:noBreakHyphen/>
              <w:t xml:space="preserve">flashing </w:t>
            </w:r>
            <w:r w:rsidRPr="009873CD">
              <w:rPr>
                <w:i/>
              </w:rPr>
              <w:t xml:space="preserve">Yellow </w:t>
            </w:r>
            <w:r w:rsidRPr="009873CD">
              <w:t>light indicates a special mark.</w:t>
            </w:r>
          </w:p>
        </w:tc>
      </w:tr>
      <w:tr w:rsidR="002B47ED" w:rsidRPr="009873CD" w14:paraId="23233732" w14:textId="77777777" w:rsidTr="00304743">
        <w:trPr>
          <w:cantSplit/>
          <w:jc w:val="center"/>
          <w:trPrChange w:id="186" w:author="Alwyn Williams" w:date="2020-10-05T16:16:00Z">
            <w:trPr>
              <w:cantSplit/>
            </w:trPr>
          </w:trPrChange>
        </w:trPr>
        <w:tc>
          <w:tcPr>
            <w:tcW w:w="708" w:type="dxa"/>
            <w:vMerge/>
            <w:tcPrChange w:id="187" w:author="Alwyn Williams" w:date="2020-10-05T16:16:00Z">
              <w:tcPr>
                <w:tcW w:w="708" w:type="dxa"/>
                <w:vMerge/>
              </w:tcPr>
            </w:tcPrChange>
          </w:tcPr>
          <w:p w14:paraId="6D373925" w14:textId="77777777" w:rsidR="00BB0187" w:rsidRPr="009873CD" w:rsidRDefault="00BB0187" w:rsidP="003754B6">
            <w:pPr>
              <w:pStyle w:val="Tabletext"/>
            </w:pPr>
          </w:p>
        </w:tc>
        <w:tc>
          <w:tcPr>
            <w:tcW w:w="1418" w:type="dxa"/>
            <w:vMerge/>
            <w:tcPrChange w:id="188" w:author="Alwyn Williams" w:date="2020-10-05T16:16:00Z">
              <w:tcPr>
                <w:tcW w:w="1418" w:type="dxa"/>
                <w:vMerge/>
              </w:tcPr>
            </w:tcPrChange>
          </w:tcPr>
          <w:p w14:paraId="7A98358D" w14:textId="77777777" w:rsidR="00BB0187" w:rsidRPr="009873CD" w:rsidRDefault="00BB0187" w:rsidP="003754B6">
            <w:pPr>
              <w:pStyle w:val="Tabletext"/>
            </w:pPr>
          </w:p>
        </w:tc>
        <w:tc>
          <w:tcPr>
            <w:tcW w:w="1417" w:type="dxa"/>
            <w:vMerge/>
            <w:tcPrChange w:id="189" w:author="Alwyn Williams" w:date="2020-10-05T16:16:00Z">
              <w:tcPr>
                <w:tcW w:w="1417" w:type="dxa"/>
                <w:vMerge/>
              </w:tcPr>
            </w:tcPrChange>
          </w:tcPr>
          <w:p w14:paraId="3C4B5ED4" w14:textId="77777777" w:rsidR="00BB0187" w:rsidRPr="009873CD" w:rsidRDefault="00BB0187" w:rsidP="003754B6">
            <w:pPr>
              <w:pStyle w:val="Tabletext"/>
            </w:pPr>
          </w:p>
        </w:tc>
        <w:tc>
          <w:tcPr>
            <w:tcW w:w="2488" w:type="dxa"/>
            <w:vMerge/>
            <w:tcPrChange w:id="190" w:author="Alwyn Williams" w:date="2020-10-05T16:16:00Z">
              <w:tcPr>
                <w:tcW w:w="2488" w:type="dxa"/>
                <w:vMerge/>
              </w:tcPr>
            </w:tcPrChange>
          </w:tcPr>
          <w:p w14:paraId="3281C78E" w14:textId="77777777" w:rsidR="00BB0187" w:rsidRPr="009873CD" w:rsidRDefault="00BB0187" w:rsidP="003754B6">
            <w:pPr>
              <w:pStyle w:val="Tabletext"/>
            </w:pPr>
          </w:p>
        </w:tc>
        <w:tc>
          <w:tcPr>
            <w:tcW w:w="1056" w:type="dxa"/>
            <w:gridSpan w:val="3"/>
            <w:tcBorders>
              <w:top w:val="nil"/>
              <w:right w:val="nil"/>
            </w:tcBorders>
            <w:vAlign w:val="center"/>
            <w:tcPrChange w:id="191" w:author="Alwyn Williams" w:date="2020-10-05T16:16:00Z">
              <w:tcPr>
                <w:tcW w:w="1056" w:type="dxa"/>
                <w:gridSpan w:val="3"/>
                <w:tcBorders>
                  <w:top w:val="nil"/>
                  <w:right w:val="nil"/>
                </w:tcBorders>
                <w:vAlign w:val="center"/>
              </w:tcPr>
            </w:tcPrChange>
          </w:tcPr>
          <w:p w14:paraId="37D15293" w14:textId="77777777" w:rsidR="00BB0187" w:rsidRPr="00D14239" w:rsidRDefault="00BB0187" w:rsidP="003754B6">
            <w:pPr>
              <w:pStyle w:val="Tabletext"/>
              <w:rPr>
                <w:sz w:val="18"/>
                <w:szCs w:val="18"/>
              </w:rPr>
            </w:pPr>
            <w:proofErr w:type="spellStart"/>
            <w:r w:rsidRPr="00D14239">
              <w:rPr>
                <w:sz w:val="18"/>
                <w:szCs w:val="18"/>
              </w:rPr>
              <w:t>Fl</w:t>
            </w:r>
            <w:proofErr w:type="spellEnd"/>
            <w:r w:rsidRPr="00D14239">
              <w:rPr>
                <w:sz w:val="18"/>
                <w:szCs w:val="18"/>
              </w:rPr>
              <w:t>(2+1)</w:t>
            </w:r>
          </w:p>
        </w:tc>
        <w:tc>
          <w:tcPr>
            <w:tcW w:w="3934" w:type="dxa"/>
            <w:gridSpan w:val="2"/>
            <w:tcBorders>
              <w:top w:val="nil"/>
              <w:left w:val="nil"/>
              <w:right w:val="nil"/>
            </w:tcBorders>
            <w:vAlign w:val="center"/>
            <w:tcPrChange w:id="192" w:author="Alwyn Williams" w:date="2020-10-05T16:16:00Z">
              <w:tcPr>
                <w:tcW w:w="3934" w:type="dxa"/>
                <w:gridSpan w:val="2"/>
                <w:tcBorders>
                  <w:top w:val="nil"/>
                  <w:left w:val="nil"/>
                  <w:right w:val="nil"/>
                </w:tcBorders>
                <w:vAlign w:val="center"/>
              </w:tcPr>
            </w:tcPrChange>
          </w:tcPr>
          <w:p w14:paraId="7459AFE2" w14:textId="77777777" w:rsidR="00BB0187" w:rsidRPr="009873CD" w:rsidRDefault="00BB0187" w:rsidP="003754B6">
            <w:pPr>
              <w:pStyle w:val="Tabletext"/>
            </w:pPr>
            <w:r w:rsidRPr="009873CD">
              <w:rPr>
                <w:noProof/>
                <w:lang w:eastAsia="en-GB"/>
              </w:rPr>
              <w:drawing>
                <wp:inline distT="0" distB="0" distL="0" distR="0" wp14:anchorId="01812CA2" wp14:editId="5399FF8B">
                  <wp:extent cx="2569983" cy="499901"/>
                  <wp:effectExtent l="0" t="0" r="0" b="8255"/>
                  <wp:docPr id="25" name="Picture 25" descr="09%20-%20Picture%20Fl(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9%20-%20Picture%20Fl(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584963" cy="502815"/>
                          </a:xfrm>
                          <a:prstGeom prst="rect">
                            <a:avLst/>
                          </a:prstGeom>
                          <a:noFill/>
                          <a:ln>
                            <a:noFill/>
                          </a:ln>
                        </pic:spPr>
                      </pic:pic>
                    </a:graphicData>
                  </a:graphic>
                </wp:inline>
              </w:drawing>
            </w:r>
          </w:p>
          <w:p w14:paraId="2FBD732E" w14:textId="6F47DB54" w:rsidR="00BB0187" w:rsidRPr="009873CD" w:rsidRDefault="00BB0187" w:rsidP="003754B6">
            <w:pPr>
              <w:pStyle w:val="Tabletext"/>
            </w:pPr>
            <w:r w:rsidRPr="009873CD">
              <w:t xml:space="preserve"> Example:  d’’ = 9 s;  d’ = 3 s;  d = 1 s;  l = 1 s;  c = 2 s;  p = 16 s</w:t>
            </w:r>
          </w:p>
        </w:tc>
        <w:tc>
          <w:tcPr>
            <w:tcW w:w="1169" w:type="dxa"/>
            <w:tcBorders>
              <w:top w:val="nil"/>
              <w:left w:val="nil"/>
            </w:tcBorders>
            <w:vAlign w:val="center"/>
            <w:tcPrChange w:id="193" w:author="Alwyn Williams" w:date="2020-10-05T16:16:00Z">
              <w:tcPr>
                <w:tcW w:w="1169" w:type="dxa"/>
                <w:tcBorders>
                  <w:top w:val="nil"/>
                  <w:left w:val="nil"/>
                </w:tcBorders>
                <w:vAlign w:val="center"/>
              </w:tcPr>
            </w:tcPrChange>
          </w:tcPr>
          <w:p w14:paraId="11F86BC7" w14:textId="77777777" w:rsidR="00BB0187" w:rsidRPr="009873CD" w:rsidRDefault="00BB0187" w:rsidP="003754B6">
            <w:pPr>
              <w:pStyle w:val="Tabletext"/>
            </w:pPr>
            <w:r w:rsidRPr="009873CD">
              <w:t>d’’ ≥ d’</w:t>
            </w:r>
            <w:r w:rsidRPr="009873CD">
              <w:br/>
              <w:t>d’ ≥ 3 d</w:t>
            </w:r>
            <w:r w:rsidRPr="009873CD">
              <w:br/>
            </w:r>
            <w:proofErr w:type="spellStart"/>
            <w:r w:rsidRPr="009873CD">
              <w:t>d</w:t>
            </w:r>
            <w:proofErr w:type="spellEnd"/>
            <w:r w:rsidRPr="009873CD">
              <w:t xml:space="preserve"> ≥ l </w:t>
            </w:r>
            <w:r w:rsidRPr="009873CD">
              <w:br/>
              <w:t>c ≥ 1 s</w:t>
            </w:r>
          </w:p>
        </w:tc>
        <w:tc>
          <w:tcPr>
            <w:tcW w:w="2660" w:type="dxa"/>
            <w:vMerge/>
            <w:tcPrChange w:id="194" w:author="Alwyn Williams" w:date="2020-10-05T16:16:00Z">
              <w:tcPr>
                <w:tcW w:w="2660" w:type="dxa"/>
                <w:vMerge/>
              </w:tcPr>
            </w:tcPrChange>
          </w:tcPr>
          <w:p w14:paraId="024B7063" w14:textId="77777777" w:rsidR="00BB0187" w:rsidRPr="009873CD" w:rsidRDefault="00BB0187" w:rsidP="003754B6">
            <w:pPr>
              <w:pStyle w:val="Tabletext"/>
            </w:pPr>
          </w:p>
        </w:tc>
      </w:tr>
      <w:tr w:rsidR="00BB0187" w:rsidRPr="009873CD" w14:paraId="72DC9B34" w14:textId="77777777" w:rsidTr="00304743">
        <w:trPr>
          <w:cantSplit/>
          <w:jc w:val="center"/>
          <w:trPrChange w:id="195" w:author="Alwyn Williams" w:date="2020-10-05T16:16:00Z">
            <w:trPr>
              <w:cantSplit/>
            </w:trPr>
          </w:trPrChange>
        </w:trPr>
        <w:tc>
          <w:tcPr>
            <w:tcW w:w="708" w:type="dxa"/>
            <w:tcPrChange w:id="196" w:author="Alwyn Williams" w:date="2020-10-05T16:16:00Z">
              <w:tcPr>
                <w:tcW w:w="708" w:type="dxa"/>
              </w:tcPr>
            </w:tcPrChange>
          </w:tcPr>
          <w:p w14:paraId="1909399C" w14:textId="77777777" w:rsidR="00BB0187" w:rsidRPr="009873CD" w:rsidRDefault="00BB0187" w:rsidP="003754B6">
            <w:pPr>
              <w:pStyle w:val="Tabletext"/>
            </w:pPr>
            <w:r w:rsidRPr="009873CD">
              <w:t>5</w:t>
            </w:r>
          </w:p>
        </w:tc>
        <w:tc>
          <w:tcPr>
            <w:tcW w:w="1418" w:type="dxa"/>
            <w:tcPrChange w:id="197" w:author="Alwyn Williams" w:date="2020-10-05T16:16:00Z">
              <w:tcPr>
                <w:tcW w:w="1418" w:type="dxa"/>
              </w:tcPr>
            </w:tcPrChange>
          </w:tcPr>
          <w:p w14:paraId="11F3C1E2" w14:textId="77777777" w:rsidR="00BB0187" w:rsidRPr="009873CD" w:rsidRDefault="00BB0187" w:rsidP="003754B6">
            <w:pPr>
              <w:pStyle w:val="Tabletext"/>
            </w:pPr>
            <w:r w:rsidRPr="009873CD">
              <w:t>QUICK LIGHT</w:t>
            </w:r>
          </w:p>
        </w:tc>
        <w:tc>
          <w:tcPr>
            <w:tcW w:w="1417" w:type="dxa"/>
            <w:tcPrChange w:id="198" w:author="Alwyn Williams" w:date="2020-10-05T16:16:00Z">
              <w:tcPr>
                <w:tcW w:w="1417" w:type="dxa"/>
              </w:tcPr>
            </w:tcPrChange>
          </w:tcPr>
          <w:p w14:paraId="4F61B505" w14:textId="77777777" w:rsidR="00BB0187" w:rsidRPr="009873CD" w:rsidRDefault="00BB0187" w:rsidP="003754B6">
            <w:pPr>
              <w:pStyle w:val="Tabletext"/>
            </w:pPr>
          </w:p>
        </w:tc>
        <w:tc>
          <w:tcPr>
            <w:tcW w:w="2488" w:type="dxa"/>
            <w:tcPrChange w:id="199" w:author="Alwyn Williams" w:date="2020-10-05T16:16:00Z">
              <w:tcPr>
                <w:tcW w:w="2488" w:type="dxa"/>
              </w:tcPr>
            </w:tcPrChange>
          </w:tcPr>
          <w:p w14:paraId="726A6A50" w14:textId="77777777" w:rsidR="00BB0187" w:rsidRPr="009873CD" w:rsidRDefault="00BB0187" w:rsidP="003754B6">
            <w:pPr>
              <w:pStyle w:val="Tabletext"/>
            </w:pPr>
            <w:r w:rsidRPr="009873CD">
              <w:t>A light in which flashes are repeated at a rate of not less than 50 flashes per minute but less than 80 flashes per minute.</w:t>
            </w:r>
          </w:p>
        </w:tc>
        <w:tc>
          <w:tcPr>
            <w:tcW w:w="6159" w:type="dxa"/>
            <w:gridSpan w:val="6"/>
            <w:tcBorders>
              <w:bottom w:val="single" w:sz="4" w:space="0" w:color="auto"/>
            </w:tcBorders>
            <w:tcPrChange w:id="200" w:author="Alwyn Williams" w:date="2020-10-05T16:16:00Z">
              <w:tcPr>
                <w:tcW w:w="6159" w:type="dxa"/>
                <w:gridSpan w:val="6"/>
                <w:tcBorders>
                  <w:bottom w:val="single" w:sz="4" w:space="0" w:color="auto"/>
                </w:tcBorders>
              </w:tcPr>
            </w:tcPrChange>
          </w:tcPr>
          <w:p w14:paraId="777D75AC" w14:textId="77777777" w:rsidR="00BB0187" w:rsidRPr="009873CD" w:rsidRDefault="00BB0187" w:rsidP="003754B6">
            <w:pPr>
              <w:pStyle w:val="Tabletext"/>
            </w:pPr>
            <w:r w:rsidRPr="009873CD">
              <w:t xml:space="preserve">A light in which identical flashes are repeated at the rate of 60 flashes per minute. </w:t>
            </w:r>
          </w:p>
        </w:tc>
        <w:tc>
          <w:tcPr>
            <w:tcW w:w="2660" w:type="dxa"/>
            <w:tcPrChange w:id="201" w:author="Alwyn Williams" w:date="2020-10-05T16:16:00Z">
              <w:tcPr>
                <w:tcW w:w="2660" w:type="dxa"/>
              </w:tcPr>
            </w:tcPrChange>
          </w:tcPr>
          <w:p w14:paraId="23183601" w14:textId="77777777" w:rsidR="00BB0187" w:rsidRPr="009873CD" w:rsidRDefault="00BB0187" w:rsidP="003754B6">
            <w:pPr>
              <w:pStyle w:val="Tabletext"/>
            </w:pPr>
          </w:p>
        </w:tc>
      </w:tr>
      <w:tr w:rsidR="00E1674F" w:rsidRPr="009873CD" w14:paraId="0EDF6D85" w14:textId="77777777" w:rsidTr="00304743">
        <w:trPr>
          <w:cantSplit/>
          <w:jc w:val="center"/>
          <w:trPrChange w:id="202" w:author="Alwyn Williams" w:date="2020-10-05T16:16:00Z">
            <w:trPr>
              <w:cantSplit/>
            </w:trPr>
          </w:trPrChange>
        </w:trPr>
        <w:tc>
          <w:tcPr>
            <w:tcW w:w="708" w:type="dxa"/>
            <w:tcPrChange w:id="203" w:author="Alwyn Williams" w:date="2020-10-05T16:16:00Z">
              <w:tcPr>
                <w:tcW w:w="708" w:type="dxa"/>
              </w:tcPr>
            </w:tcPrChange>
          </w:tcPr>
          <w:p w14:paraId="143B07BD" w14:textId="77777777" w:rsidR="00BB0187" w:rsidRPr="009873CD" w:rsidRDefault="00BB0187" w:rsidP="003754B6">
            <w:pPr>
              <w:pStyle w:val="Tabletext"/>
            </w:pPr>
            <w:r w:rsidRPr="009873CD">
              <w:t>5.1</w:t>
            </w:r>
          </w:p>
        </w:tc>
        <w:tc>
          <w:tcPr>
            <w:tcW w:w="1418" w:type="dxa"/>
            <w:tcPrChange w:id="204" w:author="Alwyn Williams" w:date="2020-10-05T16:16:00Z">
              <w:tcPr>
                <w:tcW w:w="1418" w:type="dxa"/>
              </w:tcPr>
            </w:tcPrChange>
          </w:tcPr>
          <w:p w14:paraId="37A49C3A" w14:textId="77777777" w:rsidR="00BB0187" w:rsidRPr="009873CD" w:rsidRDefault="00BB0187" w:rsidP="003754B6">
            <w:pPr>
              <w:pStyle w:val="Tabletext"/>
            </w:pPr>
            <w:r w:rsidRPr="009873CD">
              <w:t>Continuous quick light</w:t>
            </w:r>
          </w:p>
        </w:tc>
        <w:tc>
          <w:tcPr>
            <w:tcW w:w="1417" w:type="dxa"/>
            <w:tcPrChange w:id="205" w:author="Alwyn Williams" w:date="2020-10-05T16:16:00Z">
              <w:tcPr>
                <w:tcW w:w="1417" w:type="dxa"/>
              </w:tcPr>
            </w:tcPrChange>
          </w:tcPr>
          <w:p w14:paraId="410A2A3F" w14:textId="77777777" w:rsidR="00BB0187" w:rsidRPr="009873CD" w:rsidRDefault="00BB0187" w:rsidP="003754B6">
            <w:pPr>
              <w:pStyle w:val="Tabletext"/>
            </w:pPr>
            <w:r w:rsidRPr="009873CD">
              <w:t>Q</w:t>
            </w:r>
          </w:p>
        </w:tc>
        <w:tc>
          <w:tcPr>
            <w:tcW w:w="2488" w:type="dxa"/>
            <w:tcPrChange w:id="206" w:author="Alwyn Williams" w:date="2020-10-05T16:16:00Z">
              <w:tcPr>
                <w:tcW w:w="2488" w:type="dxa"/>
              </w:tcPr>
            </w:tcPrChange>
          </w:tcPr>
          <w:p w14:paraId="3E03902C" w14:textId="77777777" w:rsidR="00BB0187" w:rsidRPr="009873CD" w:rsidRDefault="00BB0187" w:rsidP="003754B6">
            <w:pPr>
              <w:pStyle w:val="Tabletext"/>
            </w:pPr>
            <w:r w:rsidRPr="009873CD">
              <w:t>A quick light in which a flash is regularly repeated.</w:t>
            </w:r>
          </w:p>
        </w:tc>
        <w:tc>
          <w:tcPr>
            <w:tcW w:w="489" w:type="dxa"/>
            <w:tcBorders>
              <w:right w:val="nil"/>
            </w:tcBorders>
            <w:vAlign w:val="center"/>
            <w:tcPrChange w:id="207" w:author="Alwyn Williams" w:date="2020-10-05T16:16:00Z">
              <w:tcPr>
                <w:tcW w:w="489" w:type="dxa"/>
                <w:tcBorders>
                  <w:right w:val="nil"/>
                </w:tcBorders>
                <w:vAlign w:val="center"/>
              </w:tcPr>
            </w:tcPrChange>
          </w:tcPr>
          <w:p w14:paraId="29BEC74B" w14:textId="77777777" w:rsidR="00BB0187" w:rsidRPr="009873CD" w:rsidRDefault="00BB0187" w:rsidP="003754B6">
            <w:pPr>
              <w:pStyle w:val="Tabletext"/>
            </w:pPr>
          </w:p>
        </w:tc>
        <w:tc>
          <w:tcPr>
            <w:tcW w:w="4111" w:type="dxa"/>
            <w:gridSpan w:val="3"/>
            <w:tcBorders>
              <w:left w:val="nil"/>
              <w:right w:val="nil"/>
            </w:tcBorders>
            <w:vAlign w:val="center"/>
            <w:tcPrChange w:id="208" w:author="Alwyn Williams" w:date="2020-10-05T16:16:00Z">
              <w:tcPr>
                <w:tcW w:w="4111" w:type="dxa"/>
                <w:gridSpan w:val="3"/>
                <w:tcBorders>
                  <w:left w:val="nil"/>
                  <w:right w:val="nil"/>
                </w:tcBorders>
                <w:vAlign w:val="center"/>
              </w:tcPr>
            </w:tcPrChange>
          </w:tcPr>
          <w:p w14:paraId="16F063E3" w14:textId="77777777" w:rsidR="00BB0187" w:rsidRPr="009873CD" w:rsidRDefault="00BB0187" w:rsidP="003754B6">
            <w:pPr>
              <w:pStyle w:val="Tabletext"/>
            </w:pPr>
            <w:r w:rsidRPr="009873CD">
              <w:rPr>
                <w:noProof/>
                <w:lang w:eastAsia="en-GB"/>
              </w:rPr>
              <w:drawing>
                <wp:inline distT="0" distB="0" distL="0" distR="0" wp14:anchorId="55ED5648" wp14:editId="0D13E4D9">
                  <wp:extent cx="2732405" cy="531495"/>
                  <wp:effectExtent l="0" t="0" r="0" b="1905"/>
                  <wp:docPr id="26" name="Picture 26" descr="10%20-%20Picture%2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0%20-%20Picture%20Q"/>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1F34B490" w14:textId="77777777" w:rsidR="00BB0187" w:rsidRPr="009873CD" w:rsidRDefault="00BB0187" w:rsidP="003754B6">
            <w:pPr>
              <w:pStyle w:val="Tabletext"/>
            </w:pPr>
            <w:r w:rsidRPr="009873CD">
              <w:t xml:space="preserve"> Example:   l = d = 0.5 s;   p = 1 s</w:t>
            </w:r>
          </w:p>
        </w:tc>
        <w:tc>
          <w:tcPr>
            <w:tcW w:w="1559" w:type="dxa"/>
            <w:gridSpan w:val="2"/>
            <w:tcBorders>
              <w:left w:val="nil"/>
            </w:tcBorders>
            <w:vAlign w:val="center"/>
            <w:tcPrChange w:id="209" w:author="Alwyn Williams" w:date="2020-10-05T16:16:00Z">
              <w:tcPr>
                <w:tcW w:w="1559" w:type="dxa"/>
                <w:gridSpan w:val="2"/>
                <w:tcBorders>
                  <w:left w:val="nil"/>
                </w:tcBorders>
                <w:vAlign w:val="center"/>
              </w:tcPr>
            </w:tcPrChange>
          </w:tcPr>
          <w:p w14:paraId="43FFBB86" w14:textId="77777777" w:rsidR="00BB0187" w:rsidRPr="009873CD" w:rsidRDefault="00BB0187" w:rsidP="003754B6">
            <w:pPr>
              <w:pStyle w:val="Tabletext"/>
            </w:pPr>
            <w:r w:rsidRPr="009873CD">
              <w:t>d ≥ l</w:t>
            </w:r>
            <w:r w:rsidRPr="009873CD">
              <w:br/>
            </w:r>
            <w:proofErr w:type="spellStart"/>
            <w:r w:rsidRPr="009873CD">
              <w:t>l</w:t>
            </w:r>
            <w:proofErr w:type="spellEnd"/>
            <w:r w:rsidRPr="009873CD">
              <w:t xml:space="preserve"> s ≤ p ≤ 1.2 s</w:t>
            </w:r>
          </w:p>
        </w:tc>
        <w:tc>
          <w:tcPr>
            <w:tcW w:w="2660" w:type="dxa"/>
            <w:tcBorders>
              <w:bottom w:val="single" w:sz="4" w:space="0" w:color="auto"/>
            </w:tcBorders>
            <w:tcPrChange w:id="210" w:author="Alwyn Williams" w:date="2020-10-05T16:16:00Z">
              <w:tcPr>
                <w:tcW w:w="2660" w:type="dxa"/>
                <w:tcBorders>
                  <w:bottom w:val="single" w:sz="4" w:space="0" w:color="auto"/>
                </w:tcBorders>
              </w:tcPr>
            </w:tcPrChange>
          </w:tcPr>
          <w:p w14:paraId="44C9DAE5" w14:textId="77777777" w:rsidR="00BB0187" w:rsidRPr="009873CD" w:rsidRDefault="00BB0187" w:rsidP="003754B6">
            <w:pPr>
              <w:pStyle w:val="Tabletext"/>
            </w:pPr>
            <w:r w:rsidRPr="009873CD">
              <w:t xml:space="preserve">A continuous quick </w:t>
            </w:r>
            <w:r w:rsidRPr="009873CD">
              <w:rPr>
                <w:i/>
              </w:rPr>
              <w:t xml:space="preserve">White </w:t>
            </w:r>
            <w:r w:rsidRPr="009873CD">
              <w:t>light indicates a north cardinal mark.</w:t>
            </w:r>
          </w:p>
        </w:tc>
      </w:tr>
    </w:tbl>
    <w:p w14:paraId="2C793121" w14:textId="77777777" w:rsidR="00BB0187" w:rsidRDefault="00BB0187" w:rsidP="00BB0187">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559"/>
        <w:gridCol w:w="1560"/>
        <w:gridCol w:w="2268"/>
        <w:gridCol w:w="850"/>
        <w:gridCol w:w="142"/>
        <w:gridCol w:w="3934"/>
        <w:gridCol w:w="1878"/>
        <w:gridCol w:w="1951"/>
      </w:tblGrid>
      <w:tr w:rsidR="009E7CCD" w:rsidRPr="009873CD" w14:paraId="7EA081F9" w14:textId="77777777" w:rsidTr="00D202BD">
        <w:trPr>
          <w:cantSplit/>
          <w:tblHeader/>
        </w:trPr>
        <w:tc>
          <w:tcPr>
            <w:tcW w:w="708" w:type="dxa"/>
            <w:vAlign w:val="center"/>
          </w:tcPr>
          <w:p w14:paraId="405E801A" w14:textId="77777777" w:rsidR="00BB0187" w:rsidRPr="009873CD" w:rsidRDefault="00BB0187">
            <w:pPr>
              <w:pStyle w:val="Tableheading"/>
            </w:pPr>
          </w:p>
        </w:tc>
        <w:tc>
          <w:tcPr>
            <w:tcW w:w="1559" w:type="dxa"/>
            <w:vAlign w:val="center"/>
          </w:tcPr>
          <w:p w14:paraId="0465395E" w14:textId="77777777" w:rsidR="00BB0187" w:rsidRPr="009873CD" w:rsidRDefault="00BB0187">
            <w:pPr>
              <w:pStyle w:val="Tableheading"/>
            </w:pPr>
            <w:r w:rsidRPr="009873CD">
              <w:t>Class</w:t>
            </w:r>
          </w:p>
        </w:tc>
        <w:tc>
          <w:tcPr>
            <w:tcW w:w="1560" w:type="dxa"/>
            <w:vAlign w:val="center"/>
          </w:tcPr>
          <w:p w14:paraId="3A568F69" w14:textId="77777777" w:rsidR="00BB0187" w:rsidRPr="009873CD" w:rsidRDefault="00BB0187">
            <w:pPr>
              <w:pStyle w:val="Tableheading"/>
              <w:rPr>
                <w:sz w:val="16"/>
                <w:szCs w:val="16"/>
              </w:rPr>
            </w:pPr>
            <w:r w:rsidRPr="009873CD">
              <w:rPr>
                <w:sz w:val="16"/>
                <w:szCs w:val="16"/>
              </w:rPr>
              <w:t>Abbreviation</w:t>
            </w:r>
          </w:p>
        </w:tc>
        <w:tc>
          <w:tcPr>
            <w:tcW w:w="2268" w:type="dxa"/>
            <w:vAlign w:val="center"/>
          </w:tcPr>
          <w:p w14:paraId="25C874D4" w14:textId="77777777" w:rsidR="00BB0187" w:rsidRPr="009873CD" w:rsidRDefault="00BB0187">
            <w:pPr>
              <w:pStyle w:val="Tableheading"/>
            </w:pPr>
            <w:r w:rsidRPr="009873CD">
              <w:t>General description</w:t>
            </w:r>
          </w:p>
        </w:tc>
        <w:tc>
          <w:tcPr>
            <w:tcW w:w="6804" w:type="dxa"/>
            <w:gridSpan w:val="4"/>
            <w:tcBorders>
              <w:bottom w:val="single" w:sz="4" w:space="0" w:color="auto"/>
            </w:tcBorders>
            <w:vAlign w:val="center"/>
          </w:tcPr>
          <w:p w14:paraId="1636C003" w14:textId="77777777" w:rsidR="00BB0187" w:rsidRPr="009873CD" w:rsidRDefault="00BB0187">
            <w:pPr>
              <w:pStyle w:val="Tableheading"/>
            </w:pPr>
            <w:r w:rsidRPr="009873CD">
              <w:t>IALA Specification</w:t>
            </w:r>
          </w:p>
        </w:tc>
        <w:tc>
          <w:tcPr>
            <w:tcW w:w="1951" w:type="dxa"/>
            <w:vAlign w:val="center"/>
          </w:tcPr>
          <w:p w14:paraId="4D70E225" w14:textId="77777777" w:rsidR="00BB0187" w:rsidRPr="009873CD" w:rsidRDefault="00BB0187">
            <w:pPr>
              <w:pStyle w:val="Tableheading"/>
            </w:pPr>
            <w:r w:rsidRPr="009873CD">
              <w:t>Particular use in the IALA Maritime Buoyage System</w:t>
            </w:r>
          </w:p>
        </w:tc>
      </w:tr>
      <w:tr w:rsidR="009E7CCD" w:rsidRPr="009873CD" w14:paraId="3FD759EC" w14:textId="77777777" w:rsidTr="00D202BD">
        <w:trPr>
          <w:cantSplit/>
        </w:trPr>
        <w:tc>
          <w:tcPr>
            <w:tcW w:w="708" w:type="dxa"/>
            <w:vMerge w:val="restart"/>
          </w:tcPr>
          <w:p w14:paraId="6EA73A2B" w14:textId="77777777" w:rsidR="00BB0187" w:rsidRPr="009873CD" w:rsidRDefault="00BB0187" w:rsidP="003754B6">
            <w:pPr>
              <w:pStyle w:val="Tabletext"/>
            </w:pPr>
            <w:r w:rsidRPr="009873CD">
              <w:t>5.2</w:t>
            </w:r>
          </w:p>
        </w:tc>
        <w:tc>
          <w:tcPr>
            <w:tcW w:w="1559" w:type="dxa"/>
            <w:vMerge w:val="restart"/>
          </w:tcPr>
          <w:p w14:paraId="206F889F" w14:textId="77777777" w:rsidR="00BB0187" w:rsidRPr="009873CD" w:rsidRDefault="00BB0187" w:rsidP="003754B6">
            <w:pPr>
              <w:pStyle w:val="Tabletext"/>
            </w:pPr>
            <w:r w:rsidRPr="009873CD">
              <w:t>Group quick light</w:t>
            </w:r>
          </w:p>
        </w:tc>
        <w:tc>
          <w:tcPr>
            <w:tcW w:w="1560" w:type="dxa"/>
            <w:vMerge w:val="restart"/>
          </w:tcPr>
          <w:p w14:paraId="71D8FF1F" w14:textId="77777777" w:rsidR="00BB0187" w:rsidRPr="009873CD" w:rsidRDefault="00BB0187" w:rsidP="003754B6">
            <w:pPr>
              <w:pStyle w:val="Tabletext"/>
            </w:pPr>
            <w:r w:rsidRPr="009873CD">
              <w:t>Q(#)</w:t>
            </w:r>
          </w:p>
          <w:p w14:paraId="2CC02D6B" w14:textId="77777777" w:rsidR="00BB0187" w:rsidRPr="009873CD" w:rsidRDefault="00BB0187" w:rsidP="003754B6">
            <w:pPr>
              <w:pStyle w:val="Tabletext"/>
            </w:pPr>
            <w:r w:rsidRPr="009873CD">
              <w:t>e.g. Q(3)</w:t>
            </w:r>
          </w:p>
          <w:p w14:paraId="639B1DBD" w14:textId="77777777" w:rsidR="00BB0187" w:rsidRPr="009873CD" w:rsidRDefault="00BB0187" w:rsidP="003754B6">
            <w:pPr>
              <w:pStyle w:val="Tabletext"/>
            </w:pPr>
            <w:r w:rsidRPr="009873CD">
              <w:t>e.g. Q(9)</w:t>
            </w:r>
          </w:p>
          <w:p w14:paraId="50D0BA85" w14:textId="77777777" w:rsidR="00BB0187" w:rsidRPr="009873CD" w:rsidRDefault="00BB0187" w:rsidP="003754B6">
            <w:pPr>
              <w:pStyle w:val="Tabletext"/>
              <w:rPr>
                <w:dstrike/>
                <w:color w:val="FF0000"/>
              </w:rPr>
            </w:pPr>
            <w:r w:rsidRPr="009873CD">
              <w:t xml:space="preserve">e.g. Q(6) + </w:t>
            </w:r>
            <w:proofErr w:type="spellStart"/>
            <w:r w:rsidRPr="009873CD">
              <w:t>LFl</w:t>
            </w:r>
            <w:proofErr w:type="spellEnd"/>
          </w:p>
        </w:tc>
        <w:tc>
          <w:tcPr>
            <w:tcW w:w="2268" w:type="dxa"/>
            <w:vMerge w:val="restart"/>
          </w:tcPr>
          <w:p w14:paraId="72905881" w14:textId="77777777" w:rsidR="00BB0187" w:rsidRPr="009873CD" w:rsidRDefault="00BB0187" w:rsidP="003754B6">
            <w:pPr>
              <w:pStyle w:val="Tabletext"/>
            </w:pPr>
            <w:r w:rsidRPr="009873CD">
              <w:t>A quick light in which a specified group of flashes is regularly repeated.</w:t>
            </w:r>
          </w:p>
        </w:tc>
        <w:tc>
          <w:tcPr>
            <w:tcW w:w="6804" w:type="dxa"/>
            <w:gridSpan w:val="4"/>
            <w:tcBorders>
              <w:bottom w:val="nil"/>
            </w:tcBorders>
          </w:tcPr>
          <w:p w14:paraId="26A0450D" w14:textId="77777777" w:rsidR="00BB0187" w:rsidRPr="009873CD" w:rsidRDefault="00BB0187" w:rsidP="003754B6">
            <w:pPr>
              <w:pStyle w:val="Tabletext"/>
            </w:pPr>
            <w:r w:rsidRPr="009873CD">
              <w:t>The number of flashes in a group should be three or nine. An exceptional light character is reserved for use in the IALA Maritime Buoyage System to indicate a south cardinal mark.</w:t>
            </w:r>
          </w:p>
        </w:tc>
        <w:tc>
          <w:tcPr>
            <w:tcW w:w="1951" w:type="dxa"/>
            <w:tcBorders>
              <w:bottom w:val="nil"/>
            </w:tcBorders>
          </w:tcPr>
          <w:p w14:paraId="6D85C4AF" w14:textId="77777777" w:rsidR="00BB0187" w:rsidRPr="009873CD" w:rsidRDefault="00BB0187" w:rsidP="003754B6">
            <w:pPr>
              <w:pStyle w:val="Tabletext"/>
            </w:pPr>
          </w:p>
        </w:tc>
      </w:tr>
      <w:tr w:rsidR="009E7CCD" w:rsidRPr="009873CD" w14:paraId="1894D9A9" w14:textId="77777777" w:rsidTr="009E7CCD">
        <w:trPr>
          <w:cantSplit/>
        </w:trPr>
        <w:tc>
          <w:tcPr>
            <w:tcW w:w="708" w:type="dxa"/>
            <w:vMerge/>
          </w:tcPr>
          <w:p w14:paraId="43A17F63" w14:textId="77777777" w:rsidR="00BB0187" w:rsidRPr="009873CD" w:rsidRDefault="00BB0187" w:rsidP="003754B6">
            <w:pPr>
              <w:pStyle w:val="Tabletext"/>
            </w:pPr>
          </w:p>
        </w:tc>
        <w:tc>
          <w:tcPr>
            <w:tcW w:w="1559" w:type="dxa"/>
            <w:vMerge/>
          </w:tcPr>
          <w:p w14:paraId="25A0CBD6" w14:textId="77777777" w:rsidR="00BB0187" w:rsidRPr="009873CD" w:rsidRDefault="00BB0187" w:rsidP="003754B6">
            <w:pPr>
              <w:pStyle w:val="Tabletext"/>
            </w:pPr>
          </w:p>
        </w:tc>
        <w:tc>
          <w:tcPr>
            <w:tcW w:w="1560" w:type="dxa"/>
            <w:vMerge/>
          </w:tcPr>
          <w:p w14:paraId="24B8A689" w14:textId="77777777" w:rsidR="00BB0187" w:rsidRPr="009873CD" w:rsidRDefault="00BB0187" w:rsidP="003754B6">
            <w:pPr>
              <w:pStyle w:val="Tabletext"/>
            </w:pPr>
          </w:p>
        </w:tc>
        <w:tc>
          <w:tcPr>
            <w:tcW w:w="2268" w:type="dxa"/>
            <w:vMerge/>
          </w:tcPr>
          <w:p w14:paraId="5AD9AEC8" w14:textId="77777777" w:rsidR="00BB0187" w:rsidRPr="009873CD" w:rsidRDefault="00BB0187" w:rsidP="003754B6">
            <w:pPr>
              <w:pStyle w:val="Tabletext"/>
            </w:pPr>
          </w:p>
        </w:tc>
        <w:tc>
          <w:tcPr>
            <w:tcW w:w="850" w:type="dxa"/>
            <w:tcBorders>
              <w:top w:val="nil"/>
              <w:bottom w:val="nil"/>
              <w:right w:val="nil"/>
            </w:tcBorders>
          </w:tcPr>
          <w:p w14:paraId="6C1326C4" w14:textId="77777777" w:rsidR="00BB0187" w:rsidRPr="009873CD" w:rsidRDefault="00BB0187" w:rsidP="003754B6">
            <w:pPr>
              <w:pStyle w:val="Tabletext"/>
            </w:pPr>
            <w:r w:rsidRPr="009873CD">
              <w:t>Q(3)</w:t>
            </w:r>
          </w:p>
        </w:tc>
        <w:tc>
          <w:tcPr>
            <w:tcW w:w="4076" w:type="dxa"/>
            <w:gridSpan w:val="2"/>
            <w:tcBorders>
              <w:top w:val="nil"/>
              <w:left w:val="nil"/>
              <w:bottom w:val="nil"/>
              <w:right w:val="nil"/>
            </w:tcBorders>
          </w:tcPr>
          <w:p w14:paraId="35C30D90" w14:textId="77777777" w:rsidR="00BB0187" w:rsidRPr="009873CD" w:rsidRDefault="00BB0187" w:rsidP="003754B6">
            <w:pPr>
              <w:pStyle w:val="Tabletext"/>
            </w:pPr>
            <w:r w:rsidRPr="009873CD">
              <w:rPr>
                <w:noProof/>
                <w:lang w:eastAsia="en-GB"/>
              </w:rPr>
              <w:drawing>
                <wp:inline distT="0" distB="0" distL="0" distR="0" wp14:anchorId="4F3F0065" wp14:editId="3EFEF8EF">
                  <wp:extent cx="2732405" cy="531495"/>
                  <wp:effectExtent l="0" t="0" r="0" b="1905"/>
                  <wp:docPr id="28" name="Picture 28" descr="11%20-%20Picture%20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1%20-%20Picture%20Q(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16EC1792" w14:textId="77777777" w:rsidR="00BB0187" w:rsidRPr="009873CD" w:rsidRDefault="00BB0187" w:rsidP="003754B6">
            <w:pPr>
              <w:pStyle w:val="Tabletext"/>
            </w:pPr>
            <w:r w:rsidRPr="009873CD">
              <w:t xml:space="preserve"> Example:   d’ = 7.5 s;   l = d = 0.5 s;   c = 1 s ;  p = 10 s</w:t>
            </w:r>
          </w:p>
        </w:tc>
        <w:tc>
          <w:tcPr>
            <w:tcW w:w="1878" w:type="dxa"/>
            <w:tcBorders>
              <w:top w:val="nil"/>
              <w:left w:val="nil"/>
              <w:bottom w:val="nil"/>
            </w:tcBorders>
          </w:tcPr>
          <w:p w14:paraId="7A50EFBD" w14:textId="77777777" w:rsidR="00BB0187" w:rsidRPr="009873CD" w:rsidRDefault="00BB0187" w:rsidP="003754B6">
            <w:pPr>
              <w:pStyle w:val="Tabletext"/>
            </w:pPr>
            <w:r w:rsidRPr="009873CD">
              <w:br/>
              <w:t>d ≥ l</w:t>
            </w:r>
          </w:p>
          <w:p w14:paraId="0E0A0C3E" w14:textId="77777777" w:rsidR="00BB0187" w:rsidRPr="009873CD" w:rsidRDefault="00BB0187" w:rsidP="003754B6">
            <w:pPr>
              <w:pStyle w:val="Tabletext"/>
            </w:pPr>
            <w:r w:rsidRPr="009873CD">
              <w:t>d’&gt;d</w:t>
            </w:r>
            <w:r w:rsidRPr="009873CD">
              <w:br/>
              <w:t>1 s ≤ c ≤ 1.2 s</w:t>
            </w:r>
            <w:r w:rsidRPr="009873CD">
              <w:br/>
            </w:r>
          </w:p>
        </w:tc>
        <w:tc>
          <w:tcPr>
            <w:tcW w:w="1951" w:type="dxa"/>
            <w:tcBorders>
              <w:top w:val="nil"/>
              <w:bottom w:val="nil"/>
            </w:tcBorders>
          </w:tcPr>
          <w:p w14:paraId="32844D43" w14:textId="77777777" w:rsidR="00BB0187" w:rsidRPr="009873CD" w:rsidRDefault="00BB0187" w:rsidP="003754B6">
            <w:pPr>
              <w:pStyle w:val="Tabletext"/>
            </w:pPr>
            <w:r w:rsidRPr="009873CD">
              <w:t xml:space="preserve">A group quick </w:t>
            </w:r>
            <w:r w:rsidRPr="009873CD">
              <w:rPr>
                <w:i/>
              </w:rPr>
              <w:t xml:space="preserve">White </w:t>
            </w:r>
            <w:r w:rsidRPr="009873CD">
              <w:t>light with a group of three flashes, in a period of 10 s, indicates an east cardinal mark.</w:t>
            </w:r>
          </w:p>
        </w:tc>
      </w:tr>
      <w:tr w:rsidR="009E7CCD" w:rsidRPr="009873CD" w14:paraId="1A29F44B" w14:textId="77777777" w:rsidTr="009E7CCD">
        <w:trPr>
          <w:cantSplit/>
        </w:trPr>
        <w:tc>
          <w:tcPr>
            <w:tcW w:w="708" w:type="dxa"/>
            <w:vMerge/>
          </w:tcPr>
          <w:p w14:paraId="216EE577" w14:textId="77777777" w:rsidR="00BB0187" w:rsidRPr="009873CD" w:rsidRDefault="00BB0187" w:rsidP="003754B6">
            <w:pPr>
              <w:pStyle w:val="Tabletext"/>
            </w:pPr>
          </w:p>
        </w:tc>
        <w:tc>
          <w:tcPr>
            <w:tcW w:w="1559" w:type="dxa"/>
            <w:vMerge/>
          </w:tcPr>
          <w:p w14:paraId="3665BB21" w14:textId="77777777" w:rsidR="00BB0187" w:rsidRPr="009873CD" w:rsidRDefault="00BB0187" w:rsidP="003754B6">
            <w:pPr>
              <w:pStyle w:val="Tabletext"/>
            </w:pPr>
          </w:p>
        </w:tc>
        <w:tc>
          <w:tcPr>
            <w:tcW w:w="1560" w:type="dxa"/>
            <w:vMerge/>
          </w:tcPr>
          <w:p w14:paraId="77C8C3F7" w14:textId="77777777" w:rsidR="00BB0187" w:rsidRPr="009873CD" w:rsidRDefault="00BB0187" w:rsidP="003754B6">
            <w:pPr>
              <w:pStyle w:val="Tabletext"/>
            </w:pPr>
          </w:p>
        </w:tc>
        <w:tc>
          <w:tcPr>
            <w:tcW w:w="2268" w:type="dxa"/>
            <w:vMerge/>
          </w:tcPr>
          <w:p w14:paraId="6C12D8E8" w14:textId="77777777" w:rsidR="00BB0187" w:rsidRPr="009873CD" w:rsidRDefault="00BB0187" w:rsidP="003754B6">
            <w:pPr>
              <w:pStyle w:val="Tabletext"/>
            </w:pPr>
          </w:p>
        </w:tc>
        <w:tc>
          <w:tcPr>
            <w:tcW w:w="850" w:type="dxa"/>
            <w:tcBorders>
              <w:top w:val="nil"/>
              <w:bottom w:val="nil"/>
              <w:right w:val="nil"/>
            </w:tcBorders>
          </w:tcPr>
          <w:p w14:paraId="2A1837FD" w14:textId="77777777" w:rsidR="00BB0187" w:rsidRPr="009873CD" w:rsidRDefault="00BB0187" w:rsidP="003754B6">
            <w:pPr>
              <w:pStyle w:val="Tabletext"/>
            </w:pPr>
            <w:r w:rsidRPr="009873CD">
              <w:t>Q(9)</w:t>
            </w:r>
          </w:p>
        </w:tc>
        <w:tc>
          <w:tcPr>
            <w:tcW w:w="4076" w:type="dxa"/>
            <w:gridSpan w:val="2"/>
            <w:tcBorders>
              <w:top w:val="nil"/>
              <w:left w:val="nil"/>
              <w:bottom w:val="nil"/>
              <w:right w:val="nil"/>
            </w:tcBorders>
          </w:tcPr>
          <w:p w14:paraId="7E28BA8D" w14:textId="77777777" w:rsidR="00BB0187" w:rsidRPr="009873CD" w:rsidRDefault="00BB0187" w:rsidP="003754B6">
            <w:pPr>
              <w:pStyle w:val="Tabletext"/>
            </w:pPr>
            <w:r w:rsidRPr="009873CD">
              <w:rPr>
                <w:noProof/>
                <w:lang w:eastAsia="en-GB"/>
              </w:rPr>
              <w:drawing>
                <wp:inline distT="0" distB="0" distL="0" distR="0" wp14:anchorId="56A0C549" wp14:editId="70BD60E7">
                  <wp:extent cx="2732405" cy="531495"/>
                  <wp:effectExtent l="0" t="0" r="0" b="1905"/>
                  <wp:docPr id="29" name="Picture 29" descr="12%20-%20Picture%20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2%20-%20Picture%20Q(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7B89A4A9" w14:textId="77777777" w:rsidR="00BB0187" w:rsidRPr="009873CD" w:rsidRDefault="00BB0187" w:rsidP="003754B6">
            <w:pPr>
              <w:pStyle w:val="Tabletext"/>
            </w:pPr>
            <w:r w:rsidRPr="009873CD">
              <w:t xml:space="preserve"> Example:   d’ = 6.5 s;   l = d = 0.5 s;   c = 1 s;   p = 15 s</w:t>
            </w:r>
          </w:p>
        </w:tc>
        <w:tc>
          <w:tcPr>
            <w:tcW w:w="1878" w:type="dxa"/>
            <w:tcBorders>
              <w:top w:val="nil"/>
              <w:left w:val="nil"/>
              <w:bottom w:val="nil"/>
            </w:tcBorders>
          </w:tcPr>
          <w:p w14:paraId="6A7EE7E5" w14:textId="77777777" w:rsidR="00BB0187" w:rsidRPr="009873CD" w:rsidRDefault="00BB0187" w:rsidP="003754B6">
            <w:pPr>
              <w:pStyle w:val="Tabletext"/>
            </w:pPr>
            <w:r w:rsidRPr="009873CD">
              <w:br/>
              <w:t>d ≥ l</w:t>
            </w:r>
          </w:p>
          <w:p w14:paraId="219329D0" w14:textId="77777777" w:rsidR="00BB0187" w:rsidRPr="009873CD" w:rsidRDefault="00BB0187" w:rsidP="003754B6">
            <w:pPr>
              <w:pStyle w:val="Tabletext"/>
            </w:pPr>
            <w:r w:rsidRPr="009873CD">
              <w:t>d’&gt;d</w:t>
            </w:r>
            <w:r w:rsidRPr="009873CD">
              <w:br/>
              <w:t>1 s ≤ c ≤ 1.2 s</w:t>
            </w:r>
            <w:r w:rsidRPr="009873CD">
              <w:br/>
            </w:r>
          </w:p>
        </w:tc>
        <w:tc>
          <w:tcPr>
            <w:tcW w:w="1951" w:type="dxa"/>
            <w:tcBorders>
              <w:top w:val="nil"/>
              <w:bottom w:val="nil"/>
            </w:tcBorders>
          </w:tcPr>
          <w:p w14:paraId="25B7E070" w14:textId="77777777" w:rsidR="00BB0187" w:rsidRPr="009873CD" w:rsidRDefault="00BB0187" w:rsidP="003754B6">
            <w:pPr>
              <w:pStyle w:val="Tabletext"/>
            </w:pPr>
            <w:r w:rsidRPr="009873CD">
              <w:t xml:space="preserve">A group quick </w:t>
            </w:r>
            <w:r w:rsidRPr="009873CD">
              <w:rPr>
                <w:i/>
              </w:rPr>
              <w:t xml:space="preserve">White </w:t>
            </w:r>
            <w:r w:rsidRPr="009873CD">
              <w:t>light with a group of nine flashes, in a period of 15 s, indicates a west cardinal mark.</w:t>
            </w:r>
          </w:p>
        </w:tc>
      </w:tr>
      <w:tr w:rsidR="009E7CCD" w:rsidRPr="009873CD" w14:paraId="61506A0A" w14:textId="77777777" w:rsidTr="009E7CCD">
        <w:trPr>
          <w:cantSplit/>
        </w:trPr>
        <w:tc>
          <w:tcPr>
            <w:tcW w:w="708" w:type="dxa"/>
            <w:vMerge/>
          </w:tcPr>
          <w:p w14:paraId="568D9F49" w14:textId="77777777" w:rsidR="00BB0187" w:rsidRPr="009873CD" w:rsidRDefault="00BB0187" w:rsidP="003754B6">
            <w:pPr>
              <w:pStyle w:val="Tabletext"/>
            </w:pPr>
          </w:p>
        </w:tc>
        <w:tc>
          <w:tcPr>
            <w:tcW w:w="1559" w:type="dxa"/>
            <w:vMerge/>
          </w:tcPr>
          <w:p w14:paraId="12249CA6" w14:textId="77777777" w:rsidR="00BB0187" w:rsidRPr="009873CD" w:rsidRDefault="00BB0187" w:rsidP="003754B6">
            <w:pPr>
              <w:pStyle w:val="Tabletext"/>
            </w:pPr>
          </w:p>
        </w:tc>
        <w:tc>
          <w:tcPr>
            <w:tcW w:w="1560" w:type="dxa"/>
            <w:vMerge/>
          </w:tcPr>
          <w:p w14:paraId="219A39B7" w14:textId="77777777" w:rsidR="00BB0187" w:rsidRPr="009873CD" w:rsidRDefault="00BB0187" w:rsidP="003754B6">
            <w:pPr>
              <w:pStyle w:val="Tabletext"/>
            </w:pPr>
          </w:p>
        </w:tc>
        <w:tc>
          <w:tcPr>
            <w:tcW w:w="2268" w:type="dxa"/>
            <w:vMerge/>
          </w:tcPr>
          <w:p w14:paraId="34A4D7CE" w14:textId="77777777" w:rsidR="00BB0187" w:rsidRPr="009873CD" w:rsidRDefault="00BB0187" w:rsidP="003754B6">
            <w:pPr>
              <w:pStyle w:val="Tabletext"/>
            </w:pPr>
          </w:p>
        </w:tc>
        <w:tc>
          <w:tcPr>
            <w:tcW w:w="850" w:type="dxa"/>
            <w:tcBorders>
              <w:top w:val="nil"/>
              <w:right w:val="nil"/>
            </w:tcBorders>
          </w:tcPr>
          <w:p w14:paraId="32F7C7C3" w14:textId="77777777" w:rsidR="00BB0187" w:rsidRPr="009873CD" w:rsidRDefault="00BB0187" w:rsidP="003754B6">
            <w:pPr>
              <w:pStyle w:val="Tabletext"/>
            </w:pPr>
            <w:r w:rsidRPr="009873CD">
              <w:t>Q(6)+LF1</w:t>
            </w:r>
          </w:p>
        </w:tc>
        <w:tc>
          <w:tcPr>
            <w:tcW w:w="4076" w:type="dxa"/>
            <w:gridSpan w:val="2"/>
            <w:tcBorders>
              <w:top w:val="nil"/>
              <w:left w:val="nil"/>
              <w:right w:val="nil"/>
            </w:tcBorders>
          </w:tcPr>
          <w:p w14:paraId="66B75A15" w14:textId="77777777" w:rsidR="00BB0187" w:rsidRPr="009873CD" w:rsidRDefault="00BB0187" w:rsidP="003754B6">
            <w:pPr>
              <w:pStyle w:val="Tabletext"/>
            </w:pPr>
            <w:r w:rsidRPr="009873CD">
              <w:rPr>
                <w:noProof/>
                <w:lang w:eastAsia="en-GB"/>
              </w:rPr>
              <w:drawing>
                <wp:inline distT="0" distB="0" distL="0" distR="0" wp14:anchorId="2C3B6086" wp14:editId="7CF2D004">
                  <wp:extent cx="2743200" cy="542290"/>
                  <wp:effectExtent l="0" t="0" r="0" b="0"/>
                  <wp:docPr id="30" name="Picture 30" descr="12%20-%20Picture%20Q(6)+L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2%20-%20Picture%20Q(6)+LF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43200" cy="542290"/>
                          </a:xfrm>
                          <a:prstGeom prst="rect">
                            <a:avLst/>
                          </a:prstGeom>
                          <a:noFill/>
                          <a:ln>
                            <a:noFill/>
                          </a:ln>
                        </pic:spPr>
                      </pic:pic>
                    </a:graphicData>
                  </a:graphic>
                </wp:inline>
              </w:drawing>
            </w:r>
          </w:p>
          <w:p w14:paraId="125998E2" w14:textId="77777777" w:rsidR="00E1674F" w:rsidRDefault="00BB0187" w:rsidP="003754B6">
            <w:pPr>
              <w:pStyle w:val="Tabletext"/>
            </w:pPr>
            <w:r w:rsidRPr="009873CD">
              <w:t xml:space="preserve"> Example:   d’ = 7 s;   l’ = 2 s;   l = d = 0.5 s; </w:t>
            </w:r>
          </w:p>
          <w:p w14:paraId="2307B418" w14:textId="704D6C19" w:rsidR="00BB0187" w:rsidRPr="009873CD" w:rsidRDefault="00BB0187" w:rsidP="003754B6">
            <w:pPr>
              <w:pStyle w:val="Tabletext"/>
            </w:pPr>
            <w:r w:rsidRPr="009873CD">
              <w:t>c = 1 s.;   p = 15 s</w:t>
            </w:r>
          </w:p>
        </w:tc>
        <w:tc>
          <w:tcPr>
            <w:tcW w:w="1878" w:type="dxa"/>
            <w:tcBorders>
              <w:top w:val="nil"/>
              <w:left w:val="nil"/>
            </w:tcBorders>
          </w:tcPr>
          <w:p w14:paraId="7994B5BC" w14:textId="77777777" w:rsidR="00BB0187" w:rsidRPr="009873CD" w:rsidRDefault="00BB0187" w:rsidP="003754B6">
            <w:pPr>
              <w:pStyle w:val="Tabletext"/>
            </w:pPr>
            <w:r w:rsidRPr="009873CD">
              <w:t>d' ≥ 3 l’</w:t>
            </w:r>
            <w:r w:rsidRPr="009873CD">
              <w:br/>
              <w:t>l’ ≥ 2 s</w:t>
            </w:r>
            <w:r w:rsidRPr="009873CD">
              <w:br/>
              <w:t>d ≥ l</w:t>
            </w:r>
            <w:r w:rsidRPr="009873CD">
              <w:br/>
              <w:t>1 s ≤ c ≤ 1.2 s</w:t>
            </w:r>
            <w:r w:rsidRPr="009873CD">
              <w:br/>
            </w:r>
          </w:p>
        </w:tc>
        <w:tc>
          <w:tcPr>
            <w:tcW w:w="1951" w:type="dxa"/>
            <w:tcBorders>
              <w:top w:val="nil"/>
            </w:tcBorders>
          </w:tcPr>
          <w:p w14:paraId="590CF644" w14:textId="77777777" w:rsidR="00BB0187" w:rsidRPr="009873CD" w:rsidRDefault="00BB0187" w:rsidP="003754B6">
            <w:pPr>
              <w:pStyle w:val="Tabletext"/>
            </w:pPr>
            <w:r w:rsidRPr="009873CD">
              <w:t xml:space="preserve">A group quick </w:t>
            </w:r>
            <w:r w:rsidRPr="009873CD">
              <w:rPr>
                <w:i/>
              </w:rPr>
              <w:t xml:space="preserve">White </w:t>
            </w:r>
            <w:r w:rsidRPr="009873CD">
              <w:t>light with a group of six flashes followed by a long flash of not less than 2 s duration, in a period of 15 s, indicates a south cardinal mark.</w:t>
            </w:r>
          </w:p>
        </w:tc>
      </w:tr>
      <w:tr w:rsidR="009E7CCD" w:rsidRPr="009873CD" w14:paraId="79CB9229" w14:textId="77777777" w:rsidTr="009E7CCD">
        <w:trPr>
          <w:cantSplit/>
        </w:trPr>
        <w:tc>
          <w:tcPr>
            <w:tcW w:w="708" w:type="dxa"/>
          </w:tcPr>
          <w:p w14:paraId="6500EB94" w14:textId="77777777" w:rsidR="00BB0187" w:rsidRPr="009873CD" w:rsidRDefault="00BB0187" w:rsidP="003754B6">
            <w:pPr>
              <w:pStyle w:val="Tabletext"/>
            </w:pPr>
            <w:r w:rsidRPr="009873CD">
              <w:lastRenderedPageBreak/>
              <w:t>6</w:t>
            </w:r>
          </w:p>
        </w:tc>
        <w:tc>
          <w:tcPr>
            <w:tcW w:w="1559" w:type="dxa"/>
          </w:tcPr>
          <w:p w14:paraId="6F5A86D2" w14:textId="77777777" w:rsidR="00BB0187" w:rsidRPr="009873CD" w:rsidRDefault="00BB0187" w:rsidP="003754B6">
            <w:pPr>
              <w:pStyle w:val="Tabletext"/>
            </w:pPr>
            <w:r w:rsidRPr="009873CD">
              <w:t>VERY QUICK LIGHT</w:t>
            </w:r>
          </w:p>
        </w:tc>
        <w:tc>
          <w:tcPr>
            <w:tcW w:w="1560" w:type="dxa"/>
          </w:tcPr>
          <w:p w14:paraId="7EF3225E" w14:textId="77777777" w:rsidR="00BB0187" w:rsidRPr="009873CD" w:rsidRDefault="00BB0187" w:rsidP="003754B6">
            <w:pPr>
              <w:pStyle w:val="Tabletext"/>
            </w:pPr>
          </w:p>
        </w:tc>
        <w:tc>
          <w:tcPr>
            <w:tcW w:w="2268" w:type="dxa"/>
          </w:tcPr>
          <w:p w14:paraId="507A688F" w14:textId="77777777" w:rsidR="00BB0187" w:rsidRPr="009873CD" w:rsidRDefault="00BB0187" w:rsidP="003754B6">
            <w:pPr>
              <w:pStyle w:val="Tabletext"/>
            </w:pPr>
            <w:r w:rsidRPr="009873CD">
              <w:t>A light in which flashes are repeated at a rate of not less than 80 flashes per minute but less than 160 flashes per minute.</w:t>
            </w:r>
          </w:p>
        </w:tc>
        <w:tc>
          <w:tcPr>
            <w:tcW w:w="6804" w:type="dxa"/>
            <w:gridSpan w:val="4"/>
            <w:tcBorders>
              <w:bottom w:val="single" w:sz="4" w:space="0" w:color="auto"/>
            </w:tcBorders>
          </w:tcPr>
          <w:p w14:paraId="030A0BE5" w14:textId="6538F2D1" w:rsidR="00BB0187" w:rsidRPr="009873CD" w:rsidRDefault="00BB0187" w:rsidP="003754B6">
            <w:pPr>
              <w:pStyle w:val="Tabletext"/>
            </w:pPr>
            <w:r w:rsidRPr="009873CD">
              <w:t xml:space="preserve">A light in which identical flashes are repeated at the rate of 120 flashes per minute. </w:t>
            </w:r>
          </w:p>
        </w:tc>
        <w:tc>
          <w:tcPr>
            <w:tcW w:w="1951" w:type="dxa"/>
          </w:tcPr>
          <w:p w14:paraId="337710C8" w14:textId="77777777" w:rsidR="00BB0187" w:rsidRPr="009873CD" w:rsidRDefault="00BB0187" w:rsidP="003754B6">
            <w:pPr>
              <w:pStyle w:val="Tabletext"/>
            </w:pPr>
          </w:p>
        </w:tc>
      </w:tr>
      <w:tr w:rsidR="009E7CCD" w:rsidRPr="009873CD" w14:paraId="1808CE57" w14:textId="77777777" w:rsidTr="00D202BD">
        <w:trPr>
          <w:cantSplit/>
        </w:trPr>
        <w:tc>
          <w:tcPr>
            <w:tcW w:w="708" w:type="dxa"/>
          </w:tcPr>
          <w:p w14:paraId="11B32702" w14:textId="77777777" w:rsidR="00BB0187" w:rsidRPr="009873CD" w:rsidRDefault="00BB0187" w:rsidP="003754B6">
            <w:pPr>
              <w:pStyle w:val="Tabletext"/>
            </w:pPr>
            <w:r w:rsidRPr="009873CD">
              <w:t>6.1</w:t>
            </w:r>
          </w:p>
        </w:tc>
        <w:tc>
          <w:tcPr>
            <w:tcW w:w="1559" w:type="dxa"/>
          </w:tcPr>
          <w:p w14:paraId="20EC31CC" w14:textId="77777777" w:rsidR="00BB0187" w:rsidRPr="009873CD" w:rsidRDefault="00BB0187" w:rsidP="003754B6">
            <w:pPr>
              <w:pStyle w:val="Tabletext"/>
            </w:pPr>
            <w:r w:rsidRPr="009873CD">
              <w:t>Continuous very quick light</w:t>
            </w:r>
          </w:p>
        </w:tc>
        <w:tc>
          <w:tcPr>
            <w:tcW w:w="1560" w:type="dxa"/>
          </w:tcPr>
          <w:p w14:paraId="203F302F" w14:textId="77777777" w:rsidR="00BB0187" w:rsidRPr="009873CD" w:rsidRDefault="00BB0187" w:rsidP="003754B6">
            <w:pPr>
              <w:pStyle w:val="Tabletext"/>
            </w:pPr>
            <w:r w:rsidRPr="009873CD">
              <w:t>VQ</w:t>
            </w:r>
          </w:p>
        </w:tc>
        <w:tc>
          <w:tcPr>
            <w:tcW w:w="2268" w:type="dxa"/>
          </w:tcPr>
          <w:p w14:paraId="33284315" w14:textId="77777777" w:rsidR="00BB0187" w:rsidRPr="009873CD" w:rsidRDefault="00BB0187" w:rsidP="003754B6">
            <w:pPr>
              <w:pStyle w:val="Tabletext"/>
            </w:pPr>
            <w:r w:rsidRPr="009873CD">
              <w:t>A very quick light in which a flash is regularly repeated.</w:t>
            </w:r>
          </w:p>
        </w:tc>
        <w:tc>
          <w:tcPr>
            <w:tcW w:w="850" w:type="dxa"/>
            <w:tcBorders>
              <w:bottom w:val="single" w:sz="4" w:space="0" w:color="auto"/>
              <w:right w:val="nil"/>
            </w:tcBorders>
          </w:tcPr>
          <w:p w14:paraId="2AA24576" w14:textId="77777777" w:rsidR="00BB0187" w:rsidRPr="009873CD" w:rsidRDefault="00BB0187" w:rsidP="003754B6">
            <w:pPr>
              <w:pStyle w:val="Tabletext"/>
            </w:pPr>
          </w:p>
        </w:tc>
        <w:tc>
          <w:tcPr>
            <w:tcW w:w="4076" w:type="dxa"/>
            <w:gridSpan w:val="2"/>
            <w:tcBorders>
              <w:left w:val="nil"/>
              <w:bottom w:val="single" w:sz="4" w:space="0" w:color="auto"/>
              <w:right w:val="nil"/>
            </w:tcBorders>
          </w:tcPr>
          <w:p w14:paraId="2E4F88A0" w14:textId="77777777" w:rsidR="00BB0187" w:rsidRPr="009873CD" w:rsidRDefault="00BB0187" w:rsidP="003754B6">
            <w:pPr>
              <w:pStyle w:val="Tabletext"/>
            </w:pPr>
            <w:r w:rsidRPr="009873CD">
              <w:rPr>
                <w:noProof/>
                <w:lang w:eastAsia="en-GB"/>
              </w:rPr>
              <w:drawing>
                <wp:inline distT="0" distB="0" distL="0" distR="0" wp14:anchorId="0A231368" wp14:editId="7EAC2A42">
                  <wp:extent cx="2743200" cy="520700"/>
                  <wp:effectExtent l="0" t="0" r="0" b="0"/>
                  <wp:docPr id="31" name="Picture 31" descr="14%20-%20Picture%20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14%20-%20Picture%20VQ"/>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743200" cy="520700"/>
                          </a:xfrm>
                          <a:prstGeom prst="rect">
                            <a:avLst/>
                          </a:prstGeom>
                          <a:noFill/>
                          <a:ln>
                            <a:noFill/>
                          </a:ln>
                        </pic:spPr>
                      </pic:pic>
                    </a:graphicData>
                  </a:graphic>
                </wp:inline>
              </w:drawing>
            </w:r>
          </w:p>
          <w:p w14:paraId="3C3923EA" w14:textId="77777777" w:rsidR="00BB0187" w:rsidRPr="009873CD" w:rsidRDefault="00BB0187" w:rsidP="003754B6">
            <w:pPr>
              <w:pStyle w:val="Tabletext"/>
            </w:pPr>
            <w:r w:rsidRPr="009873CD">
              <w:t xml:space="preserve"> Example:   l = d = 0.25 s;   p = 0.5 s</w:t>
            </w:r>
          </w:p>
        </w:tc>
        <w:tc>
          <w:tcPr>
            <w:tcW w:w="1878" w:type="dxa"/>
            <w:tcBorders>
              <w:left w:val="nil"/>
              <w:bottom w:val="single" w:sz="4" w:space="0" w:color="auto"/>
            </w:tcBorders>
          </w:tcPr>
          <w:p w14:paraId="77238DEA" w14:textId="77777777" w:rsidR="00BB0187" w:rsidRPr="009873CD" w:rsidRDefault="00BB0187" w:rsidP="003754B6">
            <w:pPr>
              <w:pStyle w:val="Tabletext"/>
            </w:pPr>
            <w:r w:rsidRPr="009873CD">
              <w:t>d ≥ l</w:t>
            </w:r>
            <w:r w:rsidRPr="009873CD">
              <w:br/>
              <w:t>0.5 s ≤ p ≤ 1.6 s</w:t>
            </w:r>
          </w:p>
        </w:tc>
        <w:tc>
          <w:tcPr>
            <w:tcW w:w="1951" w:type="dxa"/>
            <w:tcBorders>
              <w:bottom w:val="single" w:sz="4" w:space="0" w:color="auto"/>
            </w:tcBorders>
          </w:tcPr>
          <w:p w14:paraId="2A0835E8" w14:textId="77777777" w:rsidR="00BB0187" w:rsidRPr="009873CD" w:rsidRDefault="00BB0187" w:rsidP="003754B6">
            <w:pPr>
              <w:pStyle w:val="Tabletext"/>
            </w:pPr>
            <w:r w:rsidRPr="009873CD">
              <w:t xml:space="preserve">A continuous very quick </w:t>
            </w:r>
            <w:r w:rsidRPr="009873CD">
              <w:rPr>
                <w:i/>
              </w:rPr>
              <w:t xml:space="preserve">White </w:t>
            </w:r>
            <w:r w:rsidRPr="009873CD">
              <w:t>light indicates a north cardinal mark.</w:t>
            </w:r>
          </w:p>
        </w:tc>
      </w:tr>
      <w:tr w:rsidR="009E7CCD" w:rsidRPr="009873CD" w14:paraId="4F0F48C3" w14:textId="77777777" w:rsidTr="00D202BD">
        <w:trPr>
          <w:cantSplit/>
        </w:trPr>
        <w:tc>
          <w:tcPr>
            <w:tcW w:w="708" w:type="dxa"/>
            <w:vMerge w:val="restart"/>
          </w:tcPr>
          <w:p w14:paraId="24E096E8" w14:textId="77777777" w:rsidR="00BB0187" w:rsidRPr="009873CD" w:rsidRDefault="00BB0187" w:rsidP="003754B6">
            <w:pPr>
              <w:pStyle w:val="Tabletext"/>
            </w:pPr>
            <w:r w:rsidRPr="009873CD">
              <w:t>6.2</w:t>
            </w:r>
          </w:p>
        </w:tc>
        <w:tc>
          <w:tcPr>
            <w:tcW w:w="1559" w:type="dxa"/>
            <w:vMerge w:val="restart"/>
          </w:tcPr>
          <w:p w14:paraId="5709F7B4" w14:textId="646B5FDB" w:rsidR="00BB0187" w:rsidRPr="009873CD" w:rsidRDefault="00BB0187" w:rsidP="003754B6">
            <w:pPr>
              <w:pStyle w:val="Tabletext"/>
            </w:pPr>
            <w:r w:rsidRPr="009873CD">
              <w:t>Group very quick light</w:t>
            </w:r>
          </w:p>
        </w:tc>
        <w:tc>
          <w:tcPr>
            <w:tcW w:w="1560" w:type="dxa"/>
            <w:vMerge w:val="restart"/>
          </w:tcPr>
          <w:p w14:paraId="3470A1C9" w14:textId="56AC1C61" w:rsidR="00BB0187" w:rsidRPr="009873CD" w:rsidRDefault="00BB0187" w:rsidP="003754B6">
            <w:pPr>
              <w:pStyle w:val="Tabletext"/>
            </w:pPr>
            <w:r w:rsidRPr="009873CD">
              <w:t>VQ(#)</w:t>
            </w:r>
          </w:p>
          <w:p w14:paraId="5FFB7D5A" w14:textId="77777777" w:rsidR="00BB0187" w:rsidRPr="009873CD" w:rsidRDefault="00BB0187" w:rsidP="003754B6">
            <w:pPr>
              <w:pStyle w:val="Tabletext"/>
            </w:pPr>
            <w:r w:rsidRPr="009873CD">
              <w:t>e.g. VQ(3)</w:t>
            </w:r>
          </w:p>
          <w:p w14:paraId="4E04BDA9" w14:textId="77777777" w:rsidR="00BB0187" w:rsidRPr="009873CD" w:rsidRDefault="00BB0187" w:rsidP="003754B6">
            <w:pPr>
              <w:pStyle w:val="Tabletext"/>
            </w:pPr>
            <w:r w:rsidRPr="009873CD">
              <w:t>e.g. VQ(9)</w:t>
            </w:r>
          </w:p>
          <w:p w14:paraId="26ECDFAD" w14:textId="77777777" w:rsidR="00BB0187" w:rsidRDefault="00BB0187" w:rsidP="003754B6">
            <w:pPr>
              <w:pStyle w:val="Tabletext"/>
            </w:pPr>
            <w:r>
              <w:t>e.g.</w:t>
            </w:r>
          </w:p>
          <w:p w14:paraId="684DBD2C" w14:textId="77777777" w:rsidR="00BB0187" w:rsidRPr="009873CD" w:rsidRDefault="00BB0187" w:rsidP="003754B6">
            <w:pPr>
              <w:pStyle w:val="Tabletext"/>
              <w:rPr>
                <w:dstrike/>
                <w:color w:val="FF0000"/>
              </w:rPr>
            </w:pPr>
            <w:r w:rsidRPr="009873CD">
              <w:t>VQ(6)+</w:t>
            </w:r>
            <w:proofErr w:type="spellStart"/>
            <w:r w:rsidRPr="009873CD">
              <w:t>LFl</w:t>
            </w:r>
            <w:proofErr w:type="spellEnd"/>
          </w:p>
        </w:tc>
        <w:tc>
          <w:tcPr>
            <w:tcW w:w="2268" w:type="dxa"/>
            <w:vMerge w:val="restart"/>
          </w:tcPr>
          <w:p w14:paraId="095F2C36" w14:textId="387F6A42" w:rsidR="00BB0187" w:rsidRPr="009873CD" w:rsidRDefault="00BB0187" w:rsidP="003754B6">
            <w:pPr>
              <w:pStyle w:val="Tabletext"/>
            </w:pPr>
            <w:r w:rsidRPr="009873CD">
              <w:t>A very quick light in which a specified group of flashes is regularly repeated.</w:t>
            </w:r>
          </w:p>
        </w:tc>
        <w:tc>
          <w:tcPr>
            <w:tcW w:w="6804" w:type="dxa"/>
            <w:gridSpan w:val="4"/>
            <w:tcBorders>
              <w:bottom w:val="nil"/>
            </w:tcBorders>
          </w:tcPr>
          <w:p w14:paraId="232FC453" w14:textId="072884E8" w:rsidR="00BB0187" w:rsidRPr="009873CD" w:rsidRDefault="00BB0187" w:rsidP="003754B6">
            <w:pPr>
              <w:pStyle w:val="Tabletext"/>
            </w:pPr>
            <w:r w:rsidRPr="009873CD">
              <w:t>The number of flashes in a group should be three or nine. An exceptional light character is reserved for use in the IALA Maritime Buoyage System to indicate a south cardinal mark.</w:t>
            </w:r>
          </w:p>
        </w:tc>
        <w:tc>
          <w:tcPr>
            <w:tcW w:w="1951" w:type="dxa"/>
            <w:tcBorders>
              <w:bottom w:val="nil"/>
            </w:tcBorders>
          </w:tcPr>
          <w:p w14:paraId="7A8B5A2C" w14:textId="77777777" w:rsidR="00BB0187" w:rsidRPr="009873CD" w:rsidRDefault="00BB0187" w:rsidP="003754B6">
            <w:pPr>
              <w:pStyle w:val="Tabletext"/>
            </w:pPr>
          </w:p>
        </w:tc>
      </w:tr>
      <w:tr w:rsidR="009E7CCD" w:rsidRPr="009873CD" w14:paraId="2F4B174D" w14:textId="77777777" w:rsidTr="00D202BD">
        <w:trPr>
          <w:cantSplit/>
        </w:trPr>
        <w:tc>
          <w:tcPr>
            <w:tcW w:w="708" w:type="dxa"/>
            <w:vMerge/>
          </w:tcPr>
          <w:p w14:paraId="18674792" w14:textId="77777777" w:rsidR="00BB0187" w:rsidRPr="009873CD" w:rsidRDefault="00BB0187" w:rsidP="003754B6">
            <w:pPr>
              <w:pStyle w:val="Tabletext"/>
            </w:pPr>
          </w:p>
        </w:tc>
        <w:tc>
          <w:tcPr>
            <w:tcW w:w="1559" w:type="dxa"/>
            <w:vMerge/>
          </w:tcPr>
          <w:p w14:paraId="4D3160A3" w14:textId="77777777" w:rsidR="00BB0187" w:rsidRPr="009873CD" w:rsidRDefault="00BB0187" w:rsidP="003754B6">
            <w:pPr>
              <w:pStyle w:val="Tabletext"/>
            </w:pPr>
          </w:p>
        </w:tc>
        <w:tc>
          <w:tcPr>
            <w:tcW w:w="1560" w:type="dxa"/>
            <w:vMerge/>
          </w:tcPr>
          <w:p w14:paraId="7A553AAF" w14:textId="77777777" w:rsidR="00BB0187" w:rsidRPr="009873CD" w:rsidRDefault="00BB0187" w:rsidP="003754B6">
            <w:pPr>
              <w:pStyle w:val="Tabletext"/>
              <w:rPr>
                <w:shd w:val="clear" w:color="auto" w:fill="00FF00"/>
              </w:rPr>
            </w:pPr>
          </w:p>
        </w:tc>
        <w:tc>
          <w:tcPr>
            <w:tcW w:w="2268" w:type="dxa"/>
            <w:vMerge/>
          </w:tcPr>
          <w:p w14:paraId="32B933E0" w14:textId="77777777" w:rsidR="00BB0187" w:rsidRPr="009873CD" w:rsidRDefault="00BB0187" w:rsidP="003754B6">
            <w:pPr>
              <w:pStyle w:val="Tabletext"/>
            </w:pPr>
          </w:p>
        </w:tc>
        <w:tc>
          <w:tcPr>
            <w:tcW w:w="992" w:type="dxa"/>
            <w:gridSpan w:val="2"/>
            <w:tcBorders>
              <w:top w:val="nil"/>
              <w:bottom w:val="nil"/>
              <w:right w:val="nil"/>
            </w:tcBorders>
          </w:tcPr>
          <w:p w14:paraId="0607EC39" w14:textId="77777777" w:rsidR="00BB0187" w:rsidRPr="009873CD" w:rsidRDefault="00BB0187" w:rsidP="003754B6">
            <w:pPr>
              <w:pStyle w:val="Tabletext"/>
            </w:pPr>
            <w:r w:rsidRPr="009873CD">
              <w:t>VQ(3)</w:t>
            </w:r>
          </w:p>
        </w:tc>
        <w:tc>
          <w:tcPr>
            <w:tcW w:w="3934" w:type="dxa"/>
            <w:tcBorders>
              <w:top w:val="nil"/>
              <w:left w:val="nil"/>
              <w:bottom w:val="nil"/>
              <w:right w:val="nil"/>
            </w:tcBorders>
          </w:tcPr>
          <w:p w14:paraId="78FE03FF" w14:textId="77777777" w:rsidR="00BB0187" w:rsidRPr="009873CD" w:rsidRDefault="00BB0187" w:rsidP="003754B6">
            <w:pPr>
              <w:pStyle w:val="Tabletext"/>
            </w:pPr>
            <w:r w:rsidRPr="009873CD">
              <w:rPr>
                <w:noProof/>
                <w:lang w:eastAsia="en-GB"/>
              </w:rPr>
              <w:drawing>
                <wp:inline distT="0" distB="0" distL="0" distR="0" wp14:anchorId="2DDE2FFF" wp14:editId="4F6FBEB9">
                  <wp:extent cx="2682627" cy="531495"/>
                  <wp:effectExtent l="0" t="0" r="10160" b="1905"/>
                  <wp:docPr id="32" name="Picture 32" descr="15%20-%20Picture%20V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5%20-%20Picture%20VQ(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687234" cy="532408"/>
                          </a:xfrm>
                          <a:prstGeom prst="rect">
                            <a:avLst/>
                          </a:prstGeom>
                          <a:noFill/>
                          <a:ln>
                            <a:noFill/>
                          </a:ln>
                        </pic:spPr>
                      </pic:pic>
                    </a:graphicData>
                  </a:graphic>
                </wp:inline>
              </w:drawing>
            </w:r>
          </w:p>
          <w:p w14:paraId="43EC3DCE" w14:textId="77777777" w:rsidR="00BB0187" w:rsidRPr="009873CD" w:rsidRDefault="00BB0187" w:rsidP="003754B6">
            <w:pPr>
              <w:pStyle w:val="Tabletext"/>
            </w:pPr>
            <w:r w:rsidRPr="009873CD">
              <w:t xml:space="preserve"> Example:   d’ = 3.75 s;   l = d = 0.25 s;   c = 0.5 s;  p = 5 s</w:t>
            </w:r>
          </w:p>
        </w:tc>
        <w:tc>
          <w:tcPr>
            <w:tcW w:w="1878" w:type="dxa"/>
            <w:tcBorders>
              <w:top w:val="nil"/>
              <w:left w:val="nil"/>
              <w:bottom w:val="nil"/>
            </w:tcBorders>
          </w:tcPr>
          <w:p w14:paraId="590BDE87" w14:textId="77777777" w:rsidR="00BB0187" w:rsidRPr="009873CD" w:rsidRDefault="00BB0187" w:rsidP="003754B6">
            <w:pPr>
              <w:pStyle w:val="Tabletext"/>
            </w:pPr>
            <w:r w:rsidRPr="009873CD">
              <w:t>d' ≥ 1,5 s</w:t>
            </w:r>
            <w:r w:rsidRPr="009873CD">
              <w:br/>
              <w:t>d ≥ l</w:t>
            </w:r>
            <w:r w:rsidRPr="009873CD">
              <w:br/>
              <w:t>0.5 s ≤ c ≤ 0.6 s</w:t>
            </w:r>
            <w:r w:rsidRPr="009873CD">
              <w:br/>
            </w:r>
          </w:p>
        </w:tc>
        <w:tc>
          <w:tcPr>
            <w:tcW w:w="1951" w:type="dxa"/>
            <w:tcBorders>
              <w:top w:val="nil"/>
              <w:bottom w:val="nil"/>
            </w:tcBorders>
          </w:tcPr>
          <w:p w14:paraId="3764C0F4" w14:textId="77777777" w:rsidR="00BB0187" w:rsidRPr="009873CD" w:rsidRDefault="00BB0187" w:rsidP="003754B6">
            <w:pPr>
              <w:pStyle w:val="Tabletext"/>
            </w:pPr>
            <w:r w:rsidRPr="009873CD">
              <w:t xml:space="preserve">A group very quick </w:t>
            </w:r>
            <w:r w:rsidRPr="009873CD">
              <w:rPr>
                <w:i/>
              </w:rPr>
              <w:t xml:space="preserve">White </w:t>
            </w:r>
            <w:r w:rsidRPr="009873CD">
              <w:t>light with a group of three flashes, in a period of 5 s, indicates an east cardinal mark.</w:t>
            </w:r>
          </w:p>
        </w:tc>
      </w:tr>
      <w:tr w:rsidR="009E7CCD" w:rsidRPr="009873CD" w14:paraId="63764B35" w14:textId="77777777" w:rsidTr="00D202BD">
        <w:trPr>
          <w:cantSplit/>
        </w:trPr>
        <w:tc>
          <w:tcPr>
            <w:tcW w:w="708" w:type="dxa"/>
            <w:vMerge/>
          </w:tcPr>
          <w:p w14:paraId="6EC9A376" w14:textId="77777777" w:rsidR="00BB0187" w:rsidRPr="009873CD" w:rsidRDefault="00BB0187" w:rsidP="003754B6">
            <w:pPr>
              <w:pStyle w:val="Tabletext"/>
            </w:pPr>
          </w:p>
        </w:tc>
        <w:tc>
          <w:tcPr>
            <w:tcW w:w="1559" w:type="dxa"/>
            <w:vMerge/>
          </w:tcPr>
          <w:p w14:paraId="4890D270" w14:textId="77777777" w:rsidR="00BB0187" w:rsidRPr="009873CD" w:rsidRDefault="00BB0187" w:rsidP="003754B6">
            <w:pPr>
              <w:pStyle w:val="Tabletext"/>
            </w:pPr>
          </w:p>
        </w:tc>
        <w:tc>
          <w:tcPr>
            <w:tcW w:w="1560" w:type="dxa"/>
            <w:vMerge/>
          </w:tcPr>
          <w:p w14:paraId="76E5F42B" w14:textId="77777777" w:rsidR="00BB0187" w:rsidRPr="009873CD" w:rsidRDefault="00BB0187" w:rsidP="003754B6">
            <w:pPr>
              <w:pStyle w:val="Tabletext"/>
              <w:rPr>
                <w:shd w:val="clear" w:color="auto" w:fill="00FF00"/>
              </w:rPr>
            </w:pPr>
          </w:p>
        </w:tc>
        <w:tc>
          <w:tcPr>
            <w:tcW w:w="2268" w:type="dxa"/>
            <w:vMerge/>
          </w:tcPr>
          <w:p w14:paraId="6ED4FB85" w14:textId="77777777" w:rsidR="00BB0187" w:rsidRPr="009873CD" w:rsidRDefault="00BB0187" w:rsidP="003754B6">
            <w:pPr>
              <w:pStyle w:val="Tabletext"/>
            </w:pPr>
          </w:p>
        </w:tc>
        <w:tc>
          <w:tcPr>
            <w:tcW w:w="992" w:type="dxa"/>
            <w:gridSpan w:val="2"/>
            <w:tcBorders>
              <w:top w:val="nil"/>
              <w:bottom w:val="single" w:sz="4" w:space="0" w:color="auto"/>
              <w:right w:val="nil"/>
            </w:tcBorders>
          </w:tcPr>
          <w:p w14:paraId="7BC21EB7" w14:textId="77777777" w:rsidR="00BB0187" w:rsidRPr="009873CD" w:rsidRDefault="00BB0187" w:rsidP="003754B6">
            <w:pPr>
              <w:pStyle w:val="Tabletext"/>
            </w:pPr>
            <w:r w:rsidRPr="009873CD">
              <w:t>VQ(9)</w:t>
            </w:r>
          </w:p>
        </w:tc>
        <w:tc>
          <w:tcPr>
            <w:tcW w:w="3934" w:type="dxa"/>
            <w:tcBorders>
              <w:top w:val="nil"/>
              <w:left w:val="nil"/>
              <w:bottom w:val="single" w:sz="4" w:space="0" w:color="auto"/>
              <w:right w:val="nil"/>
            </w:tcBorders>
          </w:tcPr>
          <w:p w14:paraId="612146FE" w14:textId="77777777" w:rsidR="00BB0187" w:rsidRPr="009873CD" w:rsidRDefault="00BB0187" w:rsidP="003754B6">
            <w:pPr>
              <w:pStyle w:val="Tabletext"/>
            </w:pPr>
            <w:r w:rsidRPr="009873CD">
              <w:rPr>
                <w:noProof/>
                <w:lang w:eastAsia="en-GB"/>
              </w:rPr>
              <w:drawing>
                <wp:inline distT="0" distB="0" distL="0" distR="0" wp14:anchorId="2BD06C69" wp14:editId="75DBC8D7">
                  <wp:extent cx="2732405" cy="531495"/>
                  <wp:effectExtent l="0" t="0" r="0" b="1905"/>
                  <wp:docPr id="33" name="Picture 33" descr="16%20-%20Picture%20V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16%20-%20Picture%20VQ(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54AD697F" w14:textId="77777777" w:rsidR="00BB0187" w:rsidRPr="009873CD" w:rsidRDefault="00BB0187" w:rsidP="003754B6">
            <w:pPr>
              <w:pStyle w:val="Tabletext"/>
            </w:pPr>
            <w:r w:rsidRPr="009873CD">
              <w:t xml:space="preserve"> Example:   d’ = 5.75 s;   l = d = 0.25 s;   c = 0.5 s;    p = 10 s</w:t>
            </w:r>
          </w:p>
        </w:tc>
        <w:tc>
          <w:tcPr>
            <w:tcW w:w="1878" w:type="dxa"/>
            <w:tcBorders>
              <w:top w:val="nil"/>
              <w:left w:val="nil"/>
              <w:bottom w:val="single" w:sz="4" w:space="0" w:color="auto"/>
            </w:tcBorders>
          </w:tcPr>
          <w:p w14:paraId="1BB50435" w14:textId="77777777" w:rsidR="00BB0187" w:rsidRPr="009873CD" w:rsidRDefault="00BB0187" w:rsidP="003754B6">
            <w:pPr>
              <w:pStyle w:val="Tabletext"/>
            </w:pPr>
            <w:r w:rsidRPr="009873CD">
              <w:t>d' ≥ 1.5 s</w:t>
            </w:r>
            <w:r w:rsidRPr="009873CD">
              <w:br/>
              <w:t>d ≥ l</w:t>
            </w:r>
            <w:r w:rsidRPr="009873CD">
              <w:br/>
              <w:t>0.5 s ≤ c ≤ 0.6 s</w:t>
            </w:r>
            <w:r w:rsidRPr="009873CD">
              <w:br/>
            </w:r>
          </w:p>
        </w:tc>
        <w:tc>
          <w:tcPr>
            <w:tcW w:w="1951" w:type="dxa"/>
            <w:tcBorders>
              <w:top w:val="nil"/>
              <w:bottom w:val="single" w:sz="4" w:space="0" w:color="auto"/>
            </w:tcBorders>
          </w:tcPr>
          <w:p w14:paraId="0A6F1B48" w14:textId="77777777" w:rsidR="00BB0187" w:rsidRPr="009873CD" w:rsidRDefault="00BB0187" w:rsidP="003754B6">
            <w:pPr>
              <w:pStyle w:val="Tabletext"/>
            </w:pPr>
            <w:r w:rsidRPr="009873CD">
              <w:t xml:space="preserve">A group very quick </w:t>
            </w:r>
            <w:r w:rsidRPr="009873CD">
              <w:rPr>
                <w:i/>
              </w:rPr>
              <w:t xml:space="preserve">White </w:t>
            </w:r>
            <w:r w:rsidRPr="009873CD">
              <w:t>light with a group of nine flashes, in a period of 10 s, indicates a west cardinal mark.</w:t>
            </w:r>
          </w:p>
        </w:tc>
      </w:tr>
      <w:tr w:rsidR="009E7CCD" w:rsidRPr="009873CD" w14:paraId="535BA452" w14:textId="77777777" w:rsidTr="00D202BD">
        <w:trPr>
          <w:cantSplit/>
        </w:trPr>
        <w:tc>
          <w:tcPr>
            <w:tcW w:w="708" w:type="dxa"/>
            <w:vMerge/>
          </w:tcPr>
          <w:p w14:paraId="4C3016FB" w14:textId="77777777" w:rsidR="00BB0187" w:rsidRPr="009873CD" w:rsidRDefault="00BB0187" w:rsidP="003754B6">
            <w:pPr>
              <w:pStyle w:val="Tabletext"/>
            </w:pPr>
          </w:p>
        </w:tc>
        <w:tc>
          <w:tcPr>
            <w:tcW w:w="1559" w:type="dxa"/>
            <w:vMerge/>
          </w:tcPr>
          <w:p w14:paraId="6BEE7625" w14:textId="77777777" w:rsidR="00BB0187" w:rsidRPr="009873CD" w:rsidRDefault="00BB0187" w:rsidP="003754B6">
            <w:pPr>
              <w:pStyle w:val="Tabletext"/>
            </w:pPr>
          </w:p>
        </w:tc>
        <w:tc>
          <w:tcPr>
            <w:tcW w:w="1560" w:type="dxa"/>
            <w:vMerge/>
          </w:tcPr>
          <w:p w14:paraId="363756EA" w14:textId="77777777" w:rsidR="00BB0187" w:rsidRPr="009873CD" w:rsidRDefault="00BB0187" w:rsidP="003754B6">
            <w:pPr>
              <w:pStyle w:val="Tabletext"/>
              <w:rPr>
                <w:shd w:val="clear" w:color="auto" w:fill="00FF00"/>
              </w:rPr>
            </w:pPr>
          </w:p>
        </w:tc>
        <w:tc>
          <w:tcPr>
            <w:tcW w:w="2268" w:type="dxa"/>
            <w:vMerge/>
          </w:tcPr>
          <w:p w14:paraId="040E1106" w14:textId="77777777" w:rsidR="00BB0187" w:rsidRPr="009873CD" w:rsidRDefault="00BB0187" w:rsidP="003754B6">
            <w:pPr>
              <w:pStyle w:val="Tabletext"/>
            </w:pPr>
          </w:p>
        </w:tc>
        <w:tc>
          <w:tcPr>
            <w:tcW w:w="992" w:type="dxa"/>
            <w:gridSpan w:val="2"/>
            <w:tcBorders>
              <w:top w:val="single" w:sz="4" w:space="0" w:color="auto"/>
              <w:right w:val="nil"/>
            </w:tcBorders>
          </w:tcPr>
          <w:p w14:paraId="2AAFC7A2" w14:textId="6CB86395" w:rsidR="00BB0187" w:rsidRPr="009873CD" w:rsidRDefault="00BB0187" w:rsidP="003754B6">
            <w:pPr>
              <w:pStyle w:val="Tabletext"/>
            </w:pPr>
            <w:r w:rsidRPr="009873CD">
              <w:t>VQ(6)+</w:t>
            </w:r>
            <w:proofErr w:type="spellStart"/>
            <w:r w:rsidRPr="009873CD">
              <w:t>LF</w:t>
            </w:r>
            <w:r w:rsidR="0068435A">
              <w:t>l</w:t>
            </w:r>
            <w:proofErr w:type="spellEnd"/>
          </w:p>
        </w:tc>
        <w:tc>
          <w:tcPr>
            <w:tcW w:w="3934" w:type="dxa"/>
            <w:tcBorders>
              <w:top w:val="single" w:sz="4" w:space="0" w:color="auto"/>
              <w:left w:val="nil"/>
              <w:right w:val="nil"/>
            </w:tcBorders>
          </w:tcPr>
          <w:p w14:paraId="348A4B06" w14:textId="77777777" w:rsidR="00BB0187" w:rsidRPr="009873CD" w:rsidRDefault="00BB0187" w:rsidP="003754B6">
            <w:pPr>
              <w:pStyle w:val="Tabletext"/>
            </w:pPr>
            <w:r w:rsidRPr="009873CD">
              <w:rPr>
                <w:noProof/>
                <w:lang w:eastAsia="en-GB"/>
              </w:rPr>
              <w:drawing>
                <wp:inline distT="0" distB="0" distL="0" distR="0" wp14:anchorId="0BB4D200" wp14:editId="32E90113">
                  <wp:extent cx="2732405" cy="531495"/>
                  <wp:effectExtent l="0" t="0" r="0" b="1905"/>
                  <wp:docPr id="34" name="Picture 34" descr="17%20-%20Picture%20VQ(6)+L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7%20-%20Picture%20VQ(6)+LF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386CEF5C" w14:textId="77777777" w:rsidR="00BB0187" w:rsidRPr="009873CD" w:rsidRDefault="00BB0187" w:rsidP="003754B6">
            <w:pPr>
              <w:pStyle w:val="Tabletext"/>
            </w:pPr>
            <w:r w:rsidRPr="009873CD">
              <w:t xml:space="preserve"> Example:   d’ = 5 s;   l’ = 2 s;   l = d = 0.25 s;   c = 0.5 s;   p = 10 s</w:t>
            </w:r>
          </w:p>
        </w:tc>
        <w:tc>
          <w:tcPr>
            <w:tcW w:w="1878" w:type="dxa"/>
            <w:tcBorders>
              <w:top w:val="single" w:sz="4" w:space="0" w:color="auto"/>
              <w:left w:val="nil"/>
            </w:tcBorders>
          </w:tcPr>
          <w:p w14:paraId="46276F84" w14:textId="77777777" w:rsidR="00BB0187" w:rsidRPr="009873CD" w:rsidRDefault="00BB0187" w:rsidP="003754B6">
            <w:pPr>
              <w:pStyle w:val="Tabletext"/>
            </w:pPr>
            <w:r w:rsidRPr="009873CD">
              <w:t>d' ≥ 1.5 l’</w:t>
            </w:r>
            <w:r w:rsidRPr="009873CD">
              <w:br/>
              <w:t>l’ ≥ 2 s</w:t>
            </w:r>
            <w:r w:rsidRPr="009873CD">
              <w:br/>
              <w:t>d ≥ l</w:t>
            </w:r>
            <w:r w:rsidRPr="009873CD">
              <w:br/>
              <w:t>0.5 s ≤ c ≤ 0.6 s</w:t>
            </w:r>
            <w:r w:rsidRPr="009873CD">
              <w:br/>
            </w:r>
          </w:p>
        </w:tc>
        <w:tc>
          <w:tcPr>
            <w:tcW w:w="1951" w:type="dxa"/>
            <w:tcBorders>
              <w:top w:val="single" w:sz="4" w:space="0" w:color="auto"/>
            </w:tcBorders>
          </w:tcPr>
          <w:p w14:paraId="71EE05A6" w14:textId="77777777" w:rsidR="00BB0187" w:rsidRPr="009873CD" w:rsidRDefault="00BB0187" w:rsidP="003754B6">
            <w:pPr>
              <w:pStyle w:val="Tabletext"/>
            </w:pPr>
            <w:r w:rsidRPr="009873CD">
              <w:t xml:space="preserve">A group very quick </w:t>
            </w:r>
            <w:r w:rsidRPr="009873CD">
              <w:rPr>
                <w:i/>
              </w:rPr>
              <w:t xml:space="preserve">White </w:t>
            </w:r>
            <w:r w:rsidRPr="009873CD">
              <w:t>light with a group of six flashes followed by a long flash of not less than 2 s duration, in a period of 10 s, indicates a south cardinal mark.</w:t>
            </w:r>
          </w:p>
        </w:tc>
      </w:tr>
      <w:tr w:rsidR="009E7CCD" w:rsidRPr="009873CD" w14:paraId="7CCC677E" w14:textId="77777777" w:rsidTr="00D202BD">
        <w:trPr>
          <w:cantSplit/>
        </w:trPr>
        <w:tc>
          <w:tcPr>
            <w:tcW w:w="708" w:type="dxa"/>
          </w:tcPr>
          <w:p w14:paraId="7DBBB0BB" w14:textId="77777777" w:rsidR="00BB0187" w:rsidRPr="009873CD" w:rsidRDefault="00BB0187" w:rsidP="003754B6">
            <w:pPr>
              <w:pStyle w:val="Tabletext"/>
            </w:pPr>
            <w:r w:rsidRPr="009873CD">
              <w:t>7</w:t>
            </w:r>
          </w:p>
        </w:tc>
        <w:tc>
          <w:tcPr>
            <w:tcW w:w="1559" w:type="dxa"/>
          </w:tcPr>
          <w:p w14:paraId="2477F90F" w14:textId="77777777" w:rsidR="00BB0187" w:rsidRPr="009873CD" w:rsidRDefault="00BB0187" w:rsidP="003754B6">
            <w:pPr>
              <w:pStyle w:val="Tabletext"/>
            </w:pPr>
            <w:r w:rsidRPr="009873CD">
              <w:t>ULTRA QUICK LIGHT</w:t>
            </w:r>
          </w:p>
        </w:tc>
        <w:tc>
          <w:tcPr>
            <w:tcW w:w="1560" w:type="dxa"/>
          </w:tcPr>
          <w:p w14:paraId="299A897F" w14:textId="77777777" w:rsidR="00BB0187" w:rsidRPr="009873CD" w:rsidRDefault="00BB0187" w:rsidP="003754B6">
            <w:pPr>
              <w:pStyle w:val="Tabletext"/>
            </w:pPr>
          </w:p>
        </w:tc>
        <w:tc>
          <w:tcPr>
            <w:tcW w:w="2268" w:type="dxa"/>
          </w:tcPr>
          <w:p w14:paraId="289986D5" w14:textId="77777777" w:rsidR="00BB0187" w:rsidRPr="009873CD" w:rsidRDefault="00BB0187" w:rsidP="003754B6">
            <w:pPr>
              <w:pStyle w:val="Tabletext"/>
            </w:pPr>
            <w:r w:rsidRPr="009873CD">
              <w:t>A light in which flashes are repeated at a rate of not less than 160 flashes per minute</w:t>
            </w:r>
            <w:r>
              <w:t xml:space="preserve"> </w:t>
            </w:r>
            <w:r w:rsidRPr="009873CD">
              <w:t>and not more than 300 flashes per minute.</w:t>
            </w:r>
          </w:p>
        </w:tc>
        <w:tc>
          <w:tcPr>
            <w:tcW w:w="6804" w:type="dxa"/>
            <w:gridSpan w:val="4"/>
          </w:tcPr>
          <w:p w14:paraId="24D66DFA" w14:textId="77777777" w:rsidR="00BB0187" w:rsidRPr="009873CD" w:rsidRDefault="00BB0187" w:rsidP="003754B6">
            <w:pPr>
              <w:pStyle w:val="Tabletext"/>
            </w:pPr>
            <w:r w:rsidRPr="009873CD">
              <w:t>A light in which identical flashes are repeated at the rate</w:t>
            </w:r>
            <w:r>
              <w:t xml:space="preserve"> of</w:t>
            </w:r>
            <w:r w:rsidRPr="009873CD">
              <w:t xml:space="preserve"> 240 flashes per minute</w:t>
            </w:r>
            <w:r>
              <w:t>.</w:t>
            </w:r>
            <w:r w:rsidRPr="009873CD">
              <w:t xml:space="preserve"> </w:t>
            </w:r>
          </w:p>
        </w:tc>
        <w:tc>
          <w:tcPr>
            <w:tcW w:w="1951" w:type="dxa"/>
            <w:tcBorders>
              <w:bottom w:val="single" w:sz="4" w:space="0" w:color="auto"/>
            </w:tcBorders>
          </w:tcPr>
          <w:p w14:paraId="5145C611" w14:textId="77777777" w:rsidR="00BB0187" w:rsidRPr="009873CD" w:rsidRDefault="00BB0187" w:rsidP="003754B6">
            <w:pPr>
              <w:pStyle w:val="Tabletext"/>
            </w:pPr>
          </w:p>
        </w:tc>
      </w:tr>
      <w:tr w:rsidR="009E7CCD" w:rsidRPr="009873CD" w14:paraId="1DF113F6" w14:textId="77777777" w:rsidTr="00D202BD">
        <w:trPr>
          <w:cantSplit/>
        </w:trPr>
        <w:tc>
          <w:tcPr>
            <w:tcW w:w="708" w:type="dxa"/>
          </w:tcPr>
          <w:p w14:paraId="48AB4D80" w14:textId="77777777" w:rsidR="00BB0187" w:rsidRPr="009873CD" w:rsidRDefault="00BB0187" w:rsidP="003754B6">
            <w:pPr>
              <w:pStyle w:val="Tabletext"/>
            </w:pPr>
            <w:r w:rsidRPr="009873CD">
              <w:t>7.1</w:t>
            </w:r>
          </w:p>
        </w:tc>
        <w:tc>
          <w:tcPr>
            <w:tcW w:w="1559" w:type="dxa"/>
          </w:tcPr>
          <w:p w14:paraId="6EC903BC" w14:textId="77777777" w:rsidR="00BB0187" w:rsidRPr="009873CD" w:rsidRDefault="00BB0187" w:rsidP="003754B6">
            <w:pPr>
              <w:pStyle w:val="Tabletext"/>
            </w:pPr>
            <w:r w:rsidRPr="009873CD">
              <w:t xml:space="preserve">Continuous </w:t>
            </w:r>
            <w:proofErr w:type="spellStart"/>
            <w:r w:rsidRPr="009873CD">
              <w:t>ultra quick</w:t>
            </w:r>
            <w:proofErr w:type="spellEnd"/>
            <w:r w:rsidRPr="009873CD">
              <w:t xml:space="preserve"> light</w:t>
            </w:r>
          </w:p>
        </w:tc>
        <w:tc>
          <w:tcPr>
            <w:tcW w:w="1560" w:type="dxa"/>
          </w:tcPr>
          <w:p w14:paraId="30A13424" w14:textId="77777777" w:rsidR="00BB0187" w:rsidRPr="009873CD" w:rsidRDefault="00BB0187" w:rsidP="003754B6">
            <w:pPr>
              <w:pStyle w:val="Tabletext"/>
            </w:pPr>
            <w:r w:rsidRPr="009873CD">
              <w:t>UQ</w:t>
            </w:r>
          </w:p>
        </w:tc>
        <w:tc>
          <w:tcPr>
            <w:tcW w:w="2268" w:type="dxa"/>
          </w:tcPr>
          <w:p w14:paraId="335A11D6" w14:textId="77777777" w:rsidR="00BB0187" w:rsidRPr="009873CD" w:rsidRDefault="00BB0187" w:rsidP="003754B6">
            <w:pPr>
              <w:pStyle w:val="Tabletext"/>
            </w:pPr>
            <w:r w:rsidRPr="009873CD">
              <w:t xml:space="preserve">An </w:t>
            </w:r>
            <w:proofErr w:type="spellStart"/>
            <w:r w:rsidRPr="009873CD">
              <w:t>ultra quick</w:t>
            </w:r>
            <w:proofErr w:type="spellEnd"/>
            <w:r w:rsidRPr="009873CD">
              <w:t xml:space="preserve"> light in which a flash is regularly repeated.</w:t>
            </w:r>
          </w:p>
        </w:tc>
        <w:tc>
          <w:tcPr>
            <w:tcW w:w="6804" w:type="dxa"/>
            <w:gridSpan w:val="4"/>
          </w:tcPr>
          <w:p w14:paraId="216B0088" w14:textId="77777777" w:rsidR="00BB0187" w:rsidRPr="009873CD" w:rsidRDefault="00BB0187" w:rsidP="003754B6">
            <w:pPr>
              <w:pStyle w:val="Tabletext"/>
            </w:pPr>
          </w:p>
        </w:tc>
        <w:tc>
          <w:tcPr>
            <w:tcW w:w="1951" w:type="dxa"/>
          </w:tcPr>
          <w:p w14:paraId="21002751" w14:textId="77777777" w:rsidR="00BB0187" w:rsidRPr="009873CD" w:rsidRDefault="00BB0187" w:rsidP="003754B6">
            <w:pPr>
              <w:pStyle w:val="Tabletext"/>
            </w:pPr>
          </w:p>
        </w:tc>
      </w:tr>
    </w:tbl>
    <w:p w14:paraId="0A071BF8" w14:textId="77777777" w:rsidR="00B6628C" w:rsidRDefault="00B6628C">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559"/>
        <w:gridCol w:w="1560"/>
        <w:gridCol w:w="2268"/>
        <w:gridCol w:w="850"/>
        <w:gridCol w:w="142"/>
        <w:gridCol w:w="3934"/>
        <w:gridCol w:w="1878"/>
        <w:gridCol w:w="1951"/>
      </w:tblGrid>
      <w:tr w:rsidR="00B6628C" w:rsidRPr="009873CD" w14:paraId="751DC27B" w14:textId="77777777" w:rsidTr="00B50CCD">
        <w:trPr>
          <w:cantSplit/>
          <w:tblHeader/>
        </w:trPr>
        <w:tc>
          <w:tcPr>
            <w:tcW w:w="708" w:type="dxa"/>
            <w:vAlign w:val="center"/>
          </w:tcPr>
          <w:p w14:paraId="5682D973" w14:textId="77777777" w:rsidR="00B6628C" w:rsidRPr="009873CD" w:rsidRDefault="00B6628C" w:rsidP="00B50CCD">
            <w:pPr>
              <w:pStyle w:val="Tableheading"/>
            </w:pPr>
          </w:p>
        </w:tc>
        <w:tc>
          <w:tcPr>
            <w:tcW w:w="1559" w:type="dxa"/>
            <w:vAlign w:val="center"/>
          </w:tcPr>
          <w:p w14:paraId="74DCF1A8" w14:textId="77777777" w:rsidR="00B6628C" w:rsidRPr="009873CD" w:rsidRDefault="00B6628C" w:rsidP="00B50CCD">
            <w:pPr>
              <w:pStyle w:val="Tableheading"/>
            </w:pPr>
            <w:r w:rsidRPr="009873CD">
              <w:t>Class</w:t>
            </w:r>
          </w:p>
        </w:tc>
        <w:tc>
          <w:tcPr>
            <w:tcW w:w="1560" w:type="dxa"/>
            <w:vAlign w:val="center"/>
          </w:tcPr>
          <w:p w14:paraId="5B2FB4EA" w14:textId="77777777" w:rsidR="00B6628C" w:rsidRPr="009873CD" w:rsidRDefault="00B6628C" w:rsidP="00B50CCD">
            <w:pPr>
              <w:pStyle w:val="Tableheading"/>
              <w:rPr>
                <w:sz w:val="16"/>
                <w:szCs w:val="16"/>
              </w:rPr>
            </w:pPr>
            <w:r w:rsidRPr="009873CD">
              <w:rPr>
                <w:sz w:val="16"/>
                <w:szCs w:val="16"/>
              </w:rPr>
              <w:t>Abbreviation</w:t>
            </w:r>
          </w:p>
        </w:tc>
        <w:tc>
          <w:tcPr>
            <w:tcW w:w="2268" w:type="dxa"/>
            <w:vAlign w:val="center"/>
          </w:tcPr>
          <w:p w14:paraId="503C4AA6" w14:textId="77777777" w:rsidR="00B6628C" w:rsidRPr="009873CD" w:rsidRDefault="00B6628C" w:rsidP="00B50CCD">
            <w:pPr>
              <w:pStyle w:val="Tableheading"/>
            </w:pPr>
            <w:r w:rsidRPr="009873CD">
              <w:t>General description</w:t>
            </w:r>
          </w:p>
        </w:tc>
        <w:tc>
          <w:tcPr>
            <w:tcW w:w="6804" w:type="dxa"/>
            <w:gridSpan w:val="4"/>
            <w:tcBorders>
              <w:bottom w:val="single" w:sz="4" w:space="0" w:color="auto"/>
            </w:tcBorders>
            <w:vAlign w:val="center"/>
          </w:tcPr>
          <w:p w14:paraId="3408B3BF" w14:textId="77777777" w:rsidR="00B6628C" w:rsidRPr="009873CD" w:rsidRDefault="00B6628C" w:rsidP="00B50CCD">
            <w:pPr>
              <w:pStyle w:val="Tableheading"/>
            </w:pPr>
            <w:r w:rsidRPr="009873CD">
              <w:t>IALA Specification</w:t>
            </w:r>
          </w:p>
        </w:tc>
        <w:tc>
          <w:tcPr>
            <w:tcW w:w="1951" w:type="dxa"/>
            <w:vAlign w:val="center"/>
          </w:tcPr>
          <w:p w14:paraId="4CE48060" w14:textId="77777777" w:rsidR="00B6628C" w:rsidRPr="009873CD" w:rsidRDefault="00B6628C" w:rsidP="00B50CCD">
            <w:pPr>
              <w:pStyle w:val="Tableheading"/>
            </w:pPr>
            <w:r w:rsidRPr="009873CD">
              <w:t>Particular use in the IALA Maritime Buoyage System</w:t>
            </w:r>
          </w:p>
        </w:tc>
      </w:tr>
      <w:tr w:rsidR="009E7CCD" w:rsidRPr="009873CD" w14:paraId="12CA2211" w14:textId="77777777" w:rsidTr="00D202BD">
        <w:trPr>
          <w:cantSplit/>
        </w:trPr>
        <w:tc>
          <w:tcPr>
            <w:tcW w:w="708" w:type="dxa"/>
            <w:vMerge w:val="restart"/>
          </w:tcPr>
          <w:p w14:paraId="44978D6C" w14:textId="0665CA1B" w:rsidR="00BB0187" w:rsidRPr="009873CD" w:rsidRDefault="00BB0187" w:rsidP="003754B6">
            <w:pPr>
              <w:pStyle w:val="Tabletext"/>
            </w:pPr>
            <w:r w:rsidRPr="009873CD">
              <w:t>8</w:t>
            </w:r>
          </w:p>
        </w:tc>
        <w:tc>
          <w:tcPr>
            <w:tcW w:w="1559" w:type="dxa"/>
            <w:vMerge w:val="restart"/>
          </w:tcPr>
          <w:p w14:paraId="051945E6" w14:textId="77777777" w:rsidR="00BB0187" w:rsidRPr="009873CD" w:rsidRDefault="00BB0187" w:rsidP="003754B6">
            <w:pPr>
              <w:pStyle w:val="Tabletext"/>
            </w:pPr>
            <w:r w:rsidRPr="009873CD">
              <w:t>MORSE CODE LIGHT</w:t>
            </w:r>
          </w:p>
        </w:tc>
        <w:tc>
          <w:tcPr>
            <w:tcW w:w="1560" w:type="dxa"/>
            <w:vMerge w:val="restart"/>
          </w:tcPr>
          <w:p w14:paraId="359B3DFB" w14:textId="77777777" w:rsidR="00BB0187" w:rsidRPr="009873CD" w:rsidRDefault="00BB0187" w:rsidP="003754B6">
            <w:pPr>
              <w:pStyle w:val="Tabletext"/>
            </w:pPr>
            <w:r w:rsidRPr="009873CD">
              <w:t>Mo(#)</w:t>
            </w:r>
          </w:p>
          <w:p w14:paraId="1FA58D38" w14:textId="77777777" w:rsidR="00BB0187" w:rsidRPr="009873CD" w:rsidRDefault="00BB0187" w:rsidP="003754B6">
            <w:pPr>
              <w:pStyle w:val="Tabletext"/>
            </w:pPr>
            <w:r w:rsidRPr="009873CD">
              <w:t>e.g. Mo(A)</w:t>
            </w:r>
          </w:p>
        </w:tc>
        <w:tc>
          <w:tcPr>
            <w:tcW w:w="2268" w:type="dxa"/>
            <w:vMerge w:val="restart"/>
          </w:tcPr>
          <w:p w14:paraId="2D275850" w14:textId="77777777" w:rsidR="00BB0187" w:rsidRPr="009873CD" w:rsidRDefault="00BB0187" w:rsidP="003754B6">
            <w:pPr>
              <w:pStyle w:val="Tabletext"/>
            </w:pPr>
            <w:r w:rsidRPr="009873CD">
              <w:t>A light in which appearances of light of two clearly different durations are grouped to represent a character or characters in the Morse Code.</w:t>
            </w:r>
          </w:p>
        </w:tc>
        <w:tc>
          <w:tcPr>
            <w:tcW w:w="6804" w:type="dxa"/>
            <w:gridSpan w:val="4"/>
            <w:tcBorders>
              <w:bottom w:val="nil"/>
            </w:tcBorders>
          </w:tcPr>
          <w:p w14:paraId="5973CD07" w14:textId="77777777" w:rsidR="00BB0187" w:rsidRPr="009873CD" w:rsidRDefault="00BB0187" w:rsidP="003754B6">
            <w:pPr>
              <w:pStyle w:val="Tabletext"/>
            </w:pPr>
            <w:r w:rsidRPr="009873CD">
              <w:t>Light characters should be restricted to a single letter in the Morse Code in general, and should be two letters only as an exception.</w:t>
            </w:r>
          </w:p>
          <w:p w14:paraId="4A8D68D3" w14:textId="77777777" w:rsidR="00BB0187" w:rsidRPr="009873CD" w:rsidRDefault="00BB0187" w:rsidP="003754B6">
            <w:pPr>
              <w:pStyle w:val="Tabletext"/>
            </w:pPr>
            <w:r w:rsidRPr="009873CD">
              <w:t>The duration of a "dot" should be about 0.5 s, and the duration of a "dash" should not be less than three times the duration of a "dot".</w:t>
            </w:r>
          </w:p>
        </w:tc>
        <w:tc>
          <w:tcPr>
            <w:tcW w:w="1951" w:type="dxa"/>
            <w:vMerge w:val="restart"/>
          </w:tcPr>
          <w:p w14:paraId="2DFB33FB" w14:textId="77777777" w:rsidR="00BB0187" w:rsidRPr="009873CD" w:rsidRDefault="00BB0187" w:rsidP="003754B6">
            <w:pPr>
              <w:pStyle w:val="Tabletext"/>
            </w:pPr>
            <w:r w:rsidRPr="009873CD">
              <w:t>A Morse Code White light with the single character "A" indicates a safe</w:t>
            </w:r>
            <w:r w:rsidRPr="009873CD">
              <w:noBreakHyphen/>
              <w:t>water mark.</w:t>
            </w:r>
          </w:p>
          <w:p w14:paraId="1905E90C" w14:textId="77777777" w:rsidR="00BB0187" w:rsidRPr="009873CD" w:rsidRDefault="00BB0187" w:rsidP="003754B6">
            <w:pPr>
              <w:pStyle w:val="Tabletext"/>
            </w:pPr>
            <w:r w:rsidRPr="009873CD">
              <w:t>A Morse Code Yellow light, but not with either of the single characters "A" or "U"*, indicates a special mark.</w:t>
            </w:r>
          </w:p>
        </w:tc>
      </w:tr>
      <w:tr w:rsidR="009E7CCD" w:rsidRPr="009873CD" w14:paraId="27C882E7" w14:textId="77777777" w:rsidTr="00D202BD">
        <w:trPr>
          <w:cantSplit/>
        </w:trPr>
        <w:tc>
          <w:tcPr>
            <w:tcW w:w="708" w:type="dxa"/>
            <w:vMerge/>
          </w:tcPr>
          <w:p w14:paraId="6F899C32" w14:textId="77777777" w:rsidR="00BB0187" w:rsidRPr="009873CD" w:rsidRDefault="00BB0187" w:rsidP="003754B6">
            <w:pPr>
              <w:pStyle w:val="Tabletext"/>
            </w:pPr>
          </w:p>
        </w:tc>
        <w:tc>
          <w:tcPr>
            <w:tcW w:w="1559" w:type="dxa"/>
            <w:vMerge/>
          </w:tcPr>
          <w:p w14:paraId="0D3A28F2" w14:textId="77777777" w:rsidR="00BB0187" w:rsidRPr="009873CD" w:rsidRDefault="00BB0187" w:rsidP="003754B6">
            <w:pPr>
              <w:pStyle w:val="Tabletext"/>
            </w:pPr>
          </w:p>
        </w:tc>
        <w:tc>
          <w:tcPr>
            <w:tcW w:w="1560" w:type="dxa"/>
            <w:vMerge/>
          </w:tcPr>
          <w:p w14:paraId="0B418C48" w14:textId="77777777" w:rsidR="00BB0187" w:rsidRPr="009873CD" w:rsidRDefault="00BB0187" w:rsidP="003754B6">
            <w:pPr>
              <w:pStyle w:val="Tabletext"/>
            </w:pPr>
          </w:p>
        </w:tc>
        <w:tc>
          <w:tcPr>
            <w:tcW w:w="2268" w:type="dxa"/>
            <w:vMerge/>
          </w:tcPr>
          <w:p w14:paraId="6CAF5AC1" w14:textId="77777777" w:rsidR="00BB0187" w:rsidRPr="009873CD" w:rsidRDefault="00BB0187" w:rsidP="003754B6">
            <w:pPr>
              <w:pStyle w:val="Tabletext"/>
            </w:pPr>
          </w:p>
        </w:tc>
        <w:tc>
          <w:tcPr>
            <w:tcW w:w="992" w:type="dxa"/>
            <w:gridSpan w:val="2"/>
            <w:tcBorders>
              <w:top w:val="nil"/>
              <w:right w:val="nil"/>
            </w:tcBorders>
          </w:tcPr>
          <w:p w14:paraId="1E398B96" w14:textId="77777777" w:rsidR="00BB0187" w:rsidRPr="009873CD" w:rsidRDefault="00BB0187" w:rsidP="003754B6">
            <w:pPr>
              <w:pStyle w:val="Tabletext"/>
            </w:pPr>
            <w:r w:rsidRPr="009873CD">
              <w:t>Mo(A)</w:t>
            </w:r>
          </w:p>
        </w:tc>
        <w:tc>
          <w:tcPr>
            <w:tcW w:w="3934" w:type="dxa"/>
            <w:tcBorders>
              <w:top w:val="nil"/>
              <w:left w:val="nil"/>
              <w:right w:val="nil"/>
            </w:tcBorders>
          </w:tcPr>
          <w:p w14:paraId="20ACBB82" w14:textId="77777777" w:rsidR="00BB0187" w:rsidRPr="009873CD" w:rsidRDefault="00BB0187" w:rsidP="003754B6">
            <w:pPr>
              <w:pStyle w:val="Tabletext"/>
            </w:pPr>
            <w:r w:rsidRPr="009873CD">
              <w:rPr>
                <w:noProof/>
                <w:lang w:eastAsia="en-GB"/>
              </w:rPr>
              <w:drawing>
                <wp:inline distT="0" distB="0" distL="0" distR="0" wp14:anchorId="2FDAFCC9" wp14:editId="7F207E69">
                  <wp:extent cx="2785745" cy="531495"/>
                  <wp:effectExtent l="0" t="0" r="0" b="1905"/>
                  <wp:docPr id="35" name="Picture 35" descr="18 - Picture M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8 - Picture Mo(A)"/>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785745" cy="531495"/>
                          </a:xfrm>
                          <a:prstGeom prst="rect">
                            <a:avLst/>
                          </a:prstGeom>
                          <a:noFill/>
                          <a:ln>
                            <a:noFill/>
                          </a:ln>
                        </pic:spPr>
                      </pic:pic>
                    </a:graphicData>
                  </a:graphic>
                </wp:inline>
              </w:drawing>
            </w:r>
          </w:p>
          <w:p w14:paraId="1DA21EAE" w14:textId="77777777" w:rsidR="00BB0187" w:rsidRPr="009873CD" w:rsidRDefault="00BB0187" w:rsidP="003754B6">
            <w:pPr>
              <w:pStyle w:val="Tabletext"/>
            </w:pPr>
            <w:r w:rsidRPr="009873CD">
              <w:t>Example:   l’ = 1.5 s;   l = 0.5 s;   d = 0.5 s;   d’ = 4.5 s;   p = 7 s</w:t>
            </w:r>
          </w:p>
        </w:tc>
        <w:tc>
          <w:tcPr>
            <w:tcW w:w="1878" w:type="dxa"/>
            <w:tcBorders>
              <w:top w:val="nil"/>
              <w:left w:val="nil"/>
            </w:tcBorders>
          </w:tcPr>
          <w:p w14:paraId="6F7FB261" w14:textId="77777777" w:rsidR="00BB0187" w:rsidRPr="009873CD" w:rsidRDefault="00BB0187" w:rsidP="003754B6">
            <w:pPr>
              <w:pStyle w:val="Tabletext"/>
            </w:pPr>
            <w:r w:rsidRPr="009873CD">
              <w:t>l' ≥ 3 l</w:t>
            </w:r>
            <w:r w:rsidRPr="009873CD">
              <w:br/>
              <w:t>d ≥ l</w:t>
            </w:r>
            <w:r w:rsidRPr="009873CD">
              <w:br/>
            </w:r>
            <w:proofErr w:type="spellStart"/>
            <w:r w:rsidRPr="009873CD">
              <w:t>l</w:t>
            </w:r>
            <w:proofErr w:type="spellEnd"/>
            <w:r w:rsidRPr="009873CD">
              <w:t xml:space="preserve"> = 0.5 s</w:t>
            </w:r>
          </w:p>
        </w:tc>
        <w:tc>
          <w:tcPr>
            <w:tcW w:w="1951" w:type="dxa"/>
            <w:vMerge/>
          </w:tcPr>
          <w:p w14:paraId="10EB23C9" w14:textId="77777777" w:rsidR="00BB0187" w:rsidRPr="009873CD" w:rsidRDefault="00BB0187" w:rsidP="003754B6">
            <w:pPr>
              <w:pStyle w:val="Tabletext"/>
            </w:pPr>
          </w:p>
        </w:tc>
      </w:tr>
      <w:tr w:rsidR="009E7CCD" w:rsidRPr="009873CD" w14:paraId="78B0B749" w14:textId="77777777" w:rsidTr="00D202BD">
        <w:trPr>
          <w:cantSplit/>
          <w:trHeight w:val="620"/>
        </w:trPr>
        <w:tc>
          <w:tcPr>
            <w:tcW w:w="708" w:type="dxa"/>
            <w:vMerge w:val="restart"/>
          </w:tcPr>
          <w:p w14:paraId="5252AA30" w14:textId="77777777" w:rsidR="00BB0187" w:rsidRPr="009873CD" w:rsidRDefault="00BB0187" w:rsidP="003754B6">
            <w:pPr>
              <w:pStyle w:val="Tabletext"/>
            </w:pPr>
            <w:r w:rsidRPr="009873CD">
              <w:t>9</w:t>
            </w:r>
          </w:p>
        </w:tc>
        <w:tc>
          <w:tcPr>
            <w:tcW w:w="1559" w:type="dxa"/>
            <w:vMerge w:val="restart"/>
          </w:tcPr>
          <w:p w14:paraId="4857DE36" w14:textId="77777777" w:rsidR="00BB0187" w:rsidRPr="009873CD" w:rsidRDefault="00BB0187" w:rsidP="003754B6">
            <w:pPr>
              <w:pStyle w:val="Tabletext"/>
            </w:pPr>
            <w:r w:rsidRPr="009873CD">
              <w:t>FIXED AND FLASHING LIGHT</w:t>
            </w:r>
          </w:p>
        </w:tc>
        <w:tc>
          <w:tcPr>
            <w:tcW w:w="1560" w:type="dxa"/>
            <w:vMerge w:val="restart"/>
          </w:tcPr>
          <w:p w14:paraId="6DF4913C" w14:textId="77777777" w:rsidR="00BB0187" w:rsidRDefault="00BB0187" w:rsidP="003754B6">
            <w:pPr>
              <w:pStyle w:val="Tabletext"/>
              <w:spacing w:after="0"/>
            </w:pPr>
            <w:r w:rsidRPr="009873CD">
              <w:t>F</w:t>
            </w:r>
            <w:r>
              <w:t>+</w:t>
            </w:r>
          </w:p>
          <w:p w14:paraId="5A749FE9" w14:textId="77777777" w:rsidR="00BB0187" w:rsidRPr="009873CD" w:rsidRDefault="00BB0187" w:rsidP="003754B6">
            <w:pPr>
              <w:pStyle w:val="Tabletext"/>
              <w:spacing w:before="0"/>
            </w:pPr>
            <w:r>
              <w:t xml:space="preserve">relevant character abbreviation, e.g. </w:t>
            </w:r>
            <w:proofErr w:type="spellStart"/>
            <w:r>
              <w:t>FFl</w:t>
            </w:r>
            <w:proofErr w:type="spellEnd"/>
            <w:r>
              <w:t xml:space="preserve">, </w:t>
            </w:r>
            <w:proofErr w:type="spellStart"/>
            <w:r>
              <w:t>FIso</w:t>
            </w:r>
            <w:proofErr w:type="spellEnd"/>
          </w:p>
        </w:tc>
        <w:tc>
          <w:tcPr>
            <w:tcW w:w="2268" w:type="dxa"/>
            <w:vMerge w:val="restart"/>
          </w:tcPr>
          <w:p w14:paraId="472783E3" w14:textId="77777777" w:rsidR="00BB0187" w:rsidRPr="009873CD" w:rsidRDefault="00BB0187" w:rsidP="003754B6">
            <w:pPr>
              <w:pStyle w:val="Tabletext"/>
            </w:pPr>
            <w:r w:rsidRPr="009873CD">
              <w:t xml:space="preserve">A light in which a </w:t>
            </w:r>
            <w:r>
              <w:t xml:space="preserve">low intensity </w:t>
            </w:r>
            <w:r w:rsidRPr="009873CD">
              <w:t xml:space="preserve">fixed light </w:t>
            </w:r>
            <w:r>
              <w:t xml:space="preserve">phase </w:t>
            </w:r>
            <w:r w:rsidRPr="009873CD">
              <w:t xml:space="preserve">is combined with a flashing </w:t>
            </w:r>
            <w:r>
              <w:t xml:space="preserve">phase </w:t>
            </w:r>
            <w:r w:rsidRPr="009873CD">
              <w:t>of higher luminous intensity</w:t>
            </w:r>
            <w:r>
              <w:t xml:space="preserve"> compliant with preceding classes of rhythmic characters in this table</w:t>
            </w:r>
            <w:r w:rsidRPr="009873CD">
              <w:t>.</w:t>
            </w:r>
          </w:p>
        </w:tc>
        <w:tc>
          <w:tcPr>
            <w:tcW w:w="6804" w:type="dxa"/>
            <w:gridSpan w:val="4"/>
            <w:tcBorders>
              <w:bottom w:val="nil"/>
            </w:tcBorders>
          </w:tcPr>
          <w:p w14:paraId="51FB77ED" w14:textId="77777777" w:rsidR="00BB0187" w:rsidRPr="009873CD" w:rsidRDefault="00BB0187" w:rsidP="003754B6">
            <w:pPr>
              <w:pStyle w:val="Tabletext"/>
            </w:pPr>
            <w:r>
              <w:t xml:space="preserve">Implementation of an </w:t>
            </w:r>
            <w:proofErr w:type="spellStart"/>
            <w:r>
              <w:t>FFl</w:t>
            </w:r>
            <w:proofErr w:type="spellEnd"/>
            <w:r>
              <w:t xml:space="preserve"> rhythmic character is shown below. Other combinations may be implemented as necessary.</w:t>
            </w:r>
          </w:p>
        </w:tc>
        <w:tc>
          <w:tcPr>
            <w:tcW w:w="1951" w:type="dxa"/>
            <w:vMerge w:val="restart"/>
          </w:tcPr>
          <w:p w14:paraId="37349E7B" w14:textId="77777777" w:rsidR="00BB0187" w:rsidRPr="009873CD" w:rsidRDefault="00BB0187" w:rsidP="003754B6">
            <w:pPr>
              <w:pStyle w:val="Tabletext"/>
            </w:pPr>
          </w:p>
        </w:tc>
      </w:tr>
      <w:tr w:rsidR="009E7CCD" w:rsidRPr="009873CD" w14:paraId="7F28A54F" w14:textId="77777777" w:rsidTr="00D202BD">
        <w:trPr>
          <w:cantSplit/>
        </w:trPr>
        <w:tc>
          <w:tcPr>
            <w:tcW w:w="708" w:type="dxa"/>
            <w:vMerge/>
          </w:tcPr>
          <w:p w14:paraId="2E746D39" w14:textId="77777777" w:rsidR="00BB0187" w:rsidRPr="009873CD" w:rsidRDefault="00BB0187" w:rsidP="003754B6">
            <w:pPr>
              <w:pStyle w:val="Tabletext"/>
              <w:rPr>
                <w:shd w:val="clear" w:color="auto" w:fill="00FF00"/>
              </w:rPr>
            </w:pPr>
          </w:p>
        </w:tc>
        <w:tc>
          <w:tcPr>
            <w:tcW w:w="1559" w:type="dxa"/>
            <w:vMerge/>
          </w:tcPr>
          <w:p w14:paraId="438EE75E" w14:textId="77777777" w:rsidR="00BB0187" w:rsidRPr="009873CD" w:rsidRDefault="00BB0187" w:rsidP="003754B6">
            <w:pPr>
              <w:pStyle w:val="Tabletext"/>
            </w:pPr>
          </w:p>
        </w:tc>
        <w:tc>
          <w:tcPr>
            <w:tcW w:w="1560" w:type="dxa"/>
            <w:vMerge/>
          </w:tcPr>
          <w:p w14:paraId="5C4EDBCF" w14:textId="77777777" w:rsidR="00BB0187" w:rsidRPr="009873CD" w:rsidRDefault="00BB0187" w:rsidP="003754B6">
            <w:pPr>
              <w:pStyle w:val="Tabletext"/>
            </w:pPr>
          </w:p>
        </w:tc>
        <w:tc>
          <w:tcPr>
            <w:tcW w:w="2268" w:type="dxa"/>
            <w:vMerge/>
          </w:tcPr>
          <w:p w14:paraId="58538C29" w14:textId="77777777" w:rsidR="00BB0187" w:rsidRPr="009873CD" w:rsidRDefault="00BB0187" w:rsidP="003754B6">
            <w:pPr>
              <w:pStyle w:val="Tabletext"/>
            </w:pPr>
          </w:p>
        </w:tc>
        <w:tc>
          <w:tcPr>
            <w:tcW w:w="850" w:type="dxa"/>
            <w:tcBorders>
              <w:top w:val="nil"/>
              <w:right w:val="nil"/>
            </w:tcBorders>
          </w:tcPr>
          <w:p w14:paraId="1834D352" w14:textId="77777777" w:rsidR="00BB0187" w:rsidRPr="009873CD" w:rsidRDefault="00BB0187" w:rsidP="003754B6">
            <w:pPr>
              <w:pStyle w:val="Tabletext"/>
            </w:pPr>
          </w:p>
        </w:tc>
        <w:tc>
          <w:tcPr>
            <w:tcW w:w="4076" w:type="dxa"/>
            <w:gridSpan w:val="2"/>
            <w:tcBorders>
              <w:top w:val="nil"/>
              <w:left w:val="nil"/>
              <w:right w:val="nil"/>
            </w:tcBorders>
          </w:tcPr>
          <w:p w14:paraId="3D9B9CC6" w14:textId="77777777" w:rsidR="00BB0187" w:rsidRPr="009873CD" w:rsidRDefault="00BB0187" w:rsidP="003754B6">
            <w:pPr>
              <w:pStyle w:val="Tabletext"/>
            </w:pPr>
            <w:r w:rsidRPr="009873CD">
              <w:rPr>
                <w:noProof/>
                <w:lang w:eastAsia="en-GB"/>
              </w:rPr>
              <w:drawing>
                <wp:inline distT="0" distB="0" distL="0" distR="0" wp14:anchorId="1C9E88B8" wp14:editId="08EFB704">
                  <wp:extent cx="2722245" cy="531495"/>
                  <wp:effectExtent l="0" t="0" r="1905" b="1905"/>
                  <wp:docPr id="36" name="Picture 36" descr="19%20-%20Picture%20F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9%20-%20Picture%20FF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22245" cy="531495"/>
                          </a:xfrm>
                          <a:prstGeom prst="rect">
                            <a:avLst/>
                          </a:prstGeom>
                          <a:noFill/>
                          <a:ln>
                            <a:noFill/>
                          </a:ln>
                        </pic:spPr>
                      </pic:pic>
                    </a:graphicData>
                  </a:graphic>
                </wp:inline>
              </w:drawing>
            </w:r>
          </w:p>
          <w:p w14:paraId="15DA234F" w14:textId="77777777" w:rsidR="00BB0187" w:rsidRPr="009873CD" w:rsidRDefault="00BB0187" w:rsidP="003754B6">
            <w:pPr>
              <w:pStyle w:val="Tabletext"/>
              <w:ind w:left="0"/>
            </w:pPr>
            <w:r w:rsidRPr="009873CD">
              <w:t>Example:   d = 3 s;    l = 1 s;   p = 4 s</w:t>
            </w:r>
          </w:p>
        </w:tc>
        <w:tc>
          <w:tcPr>
            <w:tcW w:w="1878" w:type="dxa"/>
            <w:tcBorders>
              <w:top w:val="nil"/>
              <w:left w:val="nil"/>
            </w:tcBorders>
          </w:tcPr>
          <w:p w14:paraId="6C895D32" w14:textId="77777777" w:rsidR="00BB0187" w:rsidRPr="009873CD" w:rsidRDefault="00BB0187" w:rsidP="003754B6">
            <w:pPr>
              <w:pStyle w:val="Tabletext"/>
            </w:pPr>
            <w:r w:rsidRPr="009873CD">
              <w:t>d ≥ 3 l</w:t>
            </w:r>
            <w:r w:rsidRPr="009873CD">
              <w:br/>
            </w:r>
            <w:proofErr w:type="spellStart"/>
            <w:r w:rsidRPr="009873CD">
              <w:t>l</w:t>
            </w:r>
            <w:proofErr w:type="spellEnd"/>
            <w:r w:rsidRPr="009873CD">
              <w:t xml:space="preserve"> ≤ 1 s</w:t>
            </w:r>
          </w:p>
        </w:tc>
        <w:tc>
          <w:tcPr>
            <w:tcW w:w="1951" w:type="dxa"/>
            <w:vMerge/>
          </w:tcPr>
          <w:p w14:paraId="6CC93CA6" w14:textId="77777777" w:rsidR="00BB0187" w:rsidRPr="009873CD" w:rsidRDefault="00BB0187" w:rsidP="003754B6">
            <w:pPr>
              <w:pStyle w:val="Tabletext"/>
            </w:pPr>
          </w:p>
        </w:tc>
      </w:tr>
    </w:tbl>
    <w:p w14:paraId="4937AD37" w14:textId="77777777" w:rsidR="00B6628C" w:rsidRDefault="00B6628C">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Change w:id="211" w:author="Alwyn Williams" w:date="2020-10-05T16:15:00Z">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708"/>
        <w:gridCol w:w="1559"/>
        <w:gridCol w:w="1560"/>
        <w:gridCol w:w="2267"/>
        <w:gridCol w:w="1134"/>
        <w:gridCol w:w="3795"/>
        <w:gridCol w:w="1877"/>
        <w:gridCol w:w="1950"/>
        <w:tblGridChange w:id="212">
          <w:tblGrid>
            <w:gridCol w:w="708"/>
            <w:gridCol w:w="1559"/>
            <w:gridCol w:w="1560"/>
            <w:gridCol w:w="2267"/>
            <w:gridCol w:w="1"/>
            <w:gridCol w:w="992"/>
            <w:gridCol w:w="142"/>
            <w:gridCol w:w="3792"/>
            <w:gridCol w:w="1878"/>
            <w:gridCol w:w="1"/>
            <w:gridCol w:w="1950"/>
          </w:tblGrid>
        </w:tblGridChange>
      </w:tblGrid>
      <w:tr w:rsidR="00B6628C" w:rsidRPr="009873CD" w14:paraId="085051A7" w14:textId="77777777" w:rsidTr="00304743">
        <w:trPr>
          <w:cantSplit/>
          <w:tblHeader/>
          <w:trPrChange w:id="213" w:author="Alwyn Williams" w:date="2020-10-05T16:15:00Z">
            <w:trPr>
              <w:cantSplit/>
              <w:tblHeader/>
            </w:trPr>
          </w:trPrChange>
        </w:trPr>
        <w:tc>
          <w:tcPr>
            <w:tcW w:w="708" w:type="dxa"/>
            <w:vAlign w:val="center"/>
            <w:tcPrChange w:id="214" w:author="Alwyn Williams" w:date="2020-10-05T16:15:00Z">
              <w:tcPr>
                <w:tcW w:w="708" w:type="dxa"/>
                <w:vAlign w:val="center"/>
              </w:tcPr>
            </w:tcPrChange>
          </w:tcPr>
          <w:p w14:paraId="28D45513" w14:textId="77777777" w:rsidR="00B6628C" w:rsidRPr="009873CD" w:rsidRDefault="00B6628C" w:rsidP="00B50CCD">
            <w:pPr>
              <w:pStyle w:val="Tableheading"/>
            </w:pPr>
          </w:p>
        </w:tc>
        <w:tc>
          <w:tcPr>
            <w:tcW w:w="1559" w:type="dxa"/>
            <w:vAlign w:val="center"/>
            <w:tcPrChange w:id="215" w:author="Alwyn Williams" w:date="2020-10-05T16:15:00Z">
              <w:tcPr>
                <w:tcW w:w="1559" w:type="dxa"/>
                <w:vAlign w:val="center"/>
              </w:tcPr>
            </w:tcPrChange>
          </w:tcPr>
          <w:p w14:paraId="74D080DB" w14:textId="77777777" w:rsidR="00B6628C" w:rsidRPr="009873CD" w:rsidRDefault="00B6628C" w:rsidP="00B50CCD">
            <w:pPr>
              <w:pStyle w:val="Tableheading"/>
            </w:pPr>
            <w:r w:rsidRPr="009873CD">
              <w:t>Class</w:t>
            </w:r>
          </w:p>
        </w:tc>
        <w:tc>
          <w:tcPr>
            <w:tcW w:w="1560" w:type="dxa"/>
            <w:vAlign w:val="center"/>
            <w:tcPrChange w:id="216" w:author="Alwyn Williams" w:date="2020-10-05T16:15:00Z">
              <w:tcPr>
                <w:tcW w:w="1560" w:type="dxa"/>
                <w:vAlign w:val="center"/>
              </w:tcPr>
            </w:tcPrChange>
          </w:tcPr>
          <w:p w14:paraId="7DEC5248" w14:textId="77777777" w:rsidR="00B6628C" w:rsidRPr="009873CD" w:rsidRDefault="00B6628C" w:rsidP="00B50CCD">
            <w:pPr>
              <w:pStyle w:val="Tableheading"/>
              <w:rPr>
                <w:sz w:val="16"/>
                <w:szCs w:val="16"/>
              </w:rPr>
            </w:pPr>
            <w:r w:rsidRPr="009873CD">
              <w:rPr>
                <w:sz w:val="16"/>
                <w:szCs w:val="16"/>
              </w:rPr>
              <w:t>Abbreviation</w:t>
            </w:r>
          </w:p>
        </w:tc>
        <w:tc>
          <w:tcPr>
            <w:tcW w:w="2267" w:type="dxa"/>
            <w:vAlign w:val="center"/>
            <w:tcPrChange w:id="217" w:author="Alwyn Williams" w:date="2020-10-05T16:15:00Z">
              <w:tcPr>
                <w:tcW w:w="2268" w:type="dxa"/>
                <w:vAlign w:val="center"/>
              </w:tcPr>
            </w:tcPrChange>
          </w:tcPr>
          <w:p w14:paraId="6E1D96C1" w14:textId="77777777" w:rsidR="00B6628C" w:rsidRPr="009873CD" w:rsidRDefault="00B6628C" w:rsidP="00B50CCD">
            <w:pPr>
              <w:pStyle w:val="Tableheading"/>
            </w:pPr>
            <w:r w:rsidRPr="009873CD">
              <w:t>General description</w:t>
            </w:r>
          </w:p>
        </w:tc>
        <w:tc>
          <w:tcPr>
            <w:tcW w:w="6806" w:type="dxa"/>
            <w:gridSpan w:val="3"/>
            <w:tcBorders>
              <w:bottom w:val="single" w:sz="4" w:space="0" w:color="auto"/>
            </w:tcBorders>
            <w:vAlign w:val="center"/>
            <w:tcPrChange w:id="218" w:author="Alwyn Williams" w:date="2020-10-05T16:15:00Z">
              <w:tcPr>
                <w:tcW w:w="6804" w:type="dxa"/>
                <w:gridSpan w:val="6"/>
                <w:tcBorders>
                  <w:bottom w:val="single" w:sz="4" w:space="0" w:color="auto"/>
                </w:tcBorders>
                <w:vAlign w:val="center"/>
              </w:tcPr>
            </w:tcPrChange>
          </w:tcPr>
          <w:p w14:paraId="002D5B09" w14:textId="77777777" w:rsidR="00B6628C" w:rsidRPr="009873CD" w:rsidRDefault="00B6628C" w:rsidP="00B50CCD">
            <w:pPr>
              <w:pStyle w:val="Tableheading"/>
            </w:pPr>
            <w:r w:rsidRPr="009873CD">
              <w:t>IALA Specification</w:t>
            </w:r>
          </w:p>
        </w:tc>
        <w:tc>
          <w:tcPr>
            <w:tcW w:w="1950" w:type="dxa"/>
            <w:vAlign w:val="center"/>
            <w:tcPrChange w:id="219" w:author="Alwyn Williams" w:date="2020-10-05T16:15:00Z">
              <w:tcPr>
                <w:tcW w:w="1951" w:type="dxa"/>
                <w:vAlign w:val="center"/>
              </w:tcPr>
            </w:tcPrChange>
          </w:tcPr>
          <w:p w14:paraId="670A118E" w14:textId="77777777" w:rsidR="00B6628C" w:rsidRPr="009873CD" w:rsidRDefault="00B6628C" w:rsidP="00B50CCD">
            <w:pPr>
              <w:pStyle w:val="Tableheading"/>
            </w:pPr>
            <w:r w:rsidRPr="009873CD">
              <w:t>Particular use in the IALA Maritime Buoyage System</w:t>
            </w:r>
          </w:p>
        </w:tc>
      </w:tr>
      <w:tr w:rsidR="009E7CCD" w:rsidRPr="009873CD" w14:paraId="12AD32AC" w14:textId="77777777" w:rsidTr="00304743">
        <w:trPr>
          <w:cantSplit/>
          <w:trPrChange w:id="220" w:author="Alwyn Williams" w:date="2020-10-05T16:15:00Z">
            <w:trPr>
              <w:cantSplit/>
            </w:trPr>
          </w:trPrChange>
        </w:trPr>
        <w:tc>
          <w:tcPr>
            <w:tcW w:w="708" w:type="dxa"/>
            <w:vMerge w:val="restart"/>
            <w:tcPrChange w:id="221" w:author="Alwyn Williams" w:date="2020-10-05T16:15:00Z">
              <w:tcPr>
                <w:tcW w:w="708" w:type="dxa"/>
                <w:vMerge w:val="restart"/>
              </w:tcPr>
            </w:tcPrChange>
          </w:tcPr>
          <w:p w14:paraId="555AD563" w14:textId="11BAE033" w:rsidR="00BB0187" w:rsidRPr="009873CD" w:rsidRDefault="00BB0187" w:rsidP="003754B6">
            <w:pPr>
              <w:pStyle w:val="Tabletext"/>
            </w:pPr>
            <w:r w:rsidRPr="009873CD">
              <w:t>10</w:t>
            </w:r>
          </w:p>
        </w:tc>
        <w:tc>
          <w:tcPr>
            <w:tcW w:w="1559" w:type="dxa"/>
            <w:vMerge w:val="restart"/>
            <w:tcPrChange w:id="222" w:author="Alwyn Williams" w:date="2020-10-05T16:15:00Z">
              <w:tcPr>
                <w:tcW w:w="1559" w:type="dxa"/>
                <w:vMerge w:val="restart"/>
              </w:tcPr>
            </w:tcPrChange>
          </w:tcPr>
          <w:p w14:paraId="18B92364" w14:textId="77777777" w:rsidR="00BB0187" w:rsidRPr="00AC6EEE" w:rsidRDefault="00BB0187" w:rsidP="003754B6">
            <w:pPr>
              <w:pStyle w:val="Tabletext"/>
              <w:rPr>
                <w:sz w:val="18"/>
                <w:szCs w:val="18"/>
              </w:rPr>
            </w:pPr>
            <w:r w:rsidRPr="00AC6EEE">
              <w:rPr>
                <w:sz w:val="18"/>
                <w:szCs w:val="18"/>
              </w:rPr>
              <w:t>ALTERNATING LIGHT</w:t>
            </w:r>
          </w:p>
        </w:tc>
        <w:tc>
          <w:tcPr>
            <w:tcW w:w="1560" w:type="dxa"/>
            <w:vMerge w:val="restart"/>
            <w:tcPrChange w:id="223" w:author="Alwyn Williams" w:date="2020-10-05T16:15:00Z">
              <w:tcPr>
                <w:tcW w:w="1560" w:type="dxa"/>
                <w:vMerge w:val="restart"/>
              </w:tcPr>
            </w:tcPrChange>
          </w:tcPr>
          <w:p w14:paraId="118F6070" w14:textId="77777777" w:rsidR="00BB0187" w:rsidRPr="009873CD" w:rsidRDefault="00BB0187" w:rsidP="003754B6">
            <w:pPr>
              <w:pStyle w:val="Tabletext"/>
            </w:pPr>
            <w:r w:rsidRPr="009873CD">
              <w:t>Al##</w:t>
            </w:r>
          </w:p>
          <w:p w14:paraId="44736980" w14:textId="77777777" w:rsidR="00BB0187" w:rsidRPr="009873CD" w:rsidRDefault="00BB0187" w:rsidP="003754B6">
            <w:pPr>
              <w:pStyle w:val="Tabletext"/>
            </w:pPr>
            <w:r w:rsidRPr="009873CD">
              <w:t xml:space="preserve">e.g. </w:t>
            </w:r>
            <w:proofErr w:type="spellStart"/>
            <w:r w:rsidRPr="009873CD">
              <w:t>A</w:t>
            </w:r>
            <w:r>
              <w:t>l</w:t>
            </w:r>
            <w:r w:rsidRPr="009873CD">
              <w:t>WR</w:t>
            </w:r>
            <w:proofErr w:type="spellEnd"/>
          </w:p>
        </w:tc>
        <w:tc>
          <w:tcPr>
            <w:tcW w:w="2267" w:type="dxa"/>
            <w:vMerge w:val="restart"/>
            <w:tcPrChange w:id="224" w:author="Alwyn Williams" w:date="2020-10-05T16:15:00Z">
              <w:tcPr>
                <w:tcW w:w="2268" w:type="dxa"/>
                <w:vMerge w:val="restart"/>
              </w:tcPr>
            </w:tcPrChange>
          </w:tcPr>
          <w:p w14:paraId="1AA331EA" w14:textId="77777777" w:rsidR="00BB0187" w:rsidRPr="009873CD" w:rsidRDefault="00BB0187" w:rsidP="003754B6">
            <w:pPr>
              <w:pStyle w:val="Tabletext"/>
            </w:pPr>
            <w:r w:rsidRPr="009873CD">
              <w:t>A light showing different colours alternately.</w:t>
            </w:r>
          </w:p>
        </w:tc>
        <w:tc>
          <w:tcPr>
            <w:tcW w:w="6806" w:type="dxa"/>
            <w:gridSpan w:val="3"/>
            <w:tcBorders>
              <w:bottom w:val="nil"/>
            </w:tcBorders>
            <w:tcPrChange w:id="225" w:author="Alwyn Williams" w:date="2020-10-05T16:15:00Z">
              <w:tcPr>
                <w:tcW w:w="6804" w:type="dxa"/>
                <w:gridSpan w:val="6"/>
                <w:tcBorders>
                  <w:bottom w:val="nil"/>
                </w:tcBorders>
              </w:tcPr>
            </w:tcPrChange>
          </w:tcPr>
          <w:p w14:paraId="01BE8C64" w14:textId="77777777" w:rsidR="00BB0187" w:rsidRPr="009873CD" w:rsidRDefault="00BB0187" w:rsidP="003754B6">
            <w:pPr>
              <w:pStyle w:val="Tabletext"/>
            </w:pPr>
            <w:r w:rsidRPr="009873CD">
              <w:t>This class of light character should be used with care, and efforts should be made to ensure that the different colours appear equally visible to an observer.</w:t>
            </w:r>
          </w:p>
        </w:tc>
        <w:tc>
          <w:tcPr>
            <w:tcW w:w="1950" w:type="dxa"/>
            <w:vMerge w:val="restart"/>
            <w:tcPrChange w:id="226" w:author="Alwyn Williams" w:date="2020-10-05T16:15:00Z">
              <w:tcPr>
                <w:tcW w:w="1951" w:type="dxa"/>
                <w:vMerge w:val="restart"/>
              </w:tcPr>
            </w:tcPrChange>
          </w:tcPr>
          <w:p w14:paraId="061C9C84" w14:textId="77777777" w:rsidR="00BB0187" w:rsidRPr="009873CD" w:rsidRDefault="00BB0187" w:rsidP="003754B6">
            <w:pPr>
              <w:pStyle w:val="Tabletext"/>
            </w:pPr>
          </w:p>
        </w:tc>
      </w:tr>
      <w:tr w:rsidR="009E7CCD" w:rsidRPr="009873CD" w14:paraId="38D58272" w14:textId="77777777" w:rsidTr="00304743">
        <w:trPr>
          <w:cantSplit/>
          <w:trPrChange w:id="227" w:author="Alwyn Williams" w:date="2020-10-05T16:15:00Z">
            <w:trPr>
              <w:cantSplit/>
            </w:trPr>
          </w:trPrChange>
        </w:trPr>
        <w:tc>
          <w:tcPr>
            <w:tcW w:w="708" w:type="dxa"/>
            <w:vMerge/>
            <w:tcPrChange w:id="228" w:author="Alwyn Williams" w:date="2020-10-05T16:15:00Z">
              <w:tcPr>
                <w:tcW w:w="708" w:type="dxa"/>
                <w:vMerge/>
              </w:tcPr>
            </w:tcPrChange>
          </w:tcPr>
          <w:p w14:paraId="197DBC3B" w14:textId="77777777" w:rsidR="00BB0187" w:rsidRPr="009873CD" w:rsidRDefault="00BB0187" w:rsidP="003754B6">
            <w:pPr>
              <w:pStyle w:val="Tabletext"/>
              <w:rPr>
                <w:shd w:val="clear" w:color="auto" w:fill="00FF00"/>
              </w:rPr>
            </w:pPr>
          </w:p>
        </w:tc>
        <w:tc>
          <w:tcPr>
            <w:tcW w:w="1559" w:type="dxa"/>
            <w:vMerge/>
            <w:tcPrChange w:id="229" w:author="Alwyn Williams" w:date="2020-10-05T16:15:00Z">
              <w:tcPr>
                <w:tcW w:w="1559" w:type="dxa"/>
                <w:vMerge/>
              </w:tcPr>
            </w:tcPrChange>
          </w:tcPr>
          <w:p w14:paraId="07AAE02B" w14:textId="77777777" w:rsidR="00BB0187" w:rsidRPr="009873CD" w:rsidRDefault="00BB0187" w:rsidP="003754B6">
            <w:pPr>
              <w:pStyle w:val="Tabletext"/>
            </w:pPr>
          </w:p>
        </w:tc>
        <w:tc>
          <w:tcPr>
            <w:tcW w:w="1560" w:type="dxa"/>
            <w:vMerge/>
            <w:tcPrChange w:id="230" w:author="Alwyn Williams" w:date="2020-10-05T16:15:00Z">
              <w:tcPr>
                <w:tcW w:w="1560" w:type="dxa"/>
                <w:vMerge/>
              </w:tcPr>
            </w:tcPrChange>
          </w:tcPr>
          <w:p w14:paraId="41667A58" w14:textId="77777777" w:rsidR="00BB0187" w:rsidRPr="009873CD" w:rsidRDefault="00BB0187" w:rsidP="003754B6">
            <w:pPr>
              <w:pStyle w:val="Tabletext"/>
            </w:pPr>
          </w:p>
        </w:tc>
        <w:tc>
          <w:tcPr>
            <w:tcW w:w="2267" w:type="dxa"/>
            <w:vMerge/>
            <w:tcPrChange w:id="231" w:author="Alwyn Williams" w:date="2020-10-05T16:15:00Z">
              <w:tcPr>
                <w:tcW w:w="2268" w:type="dxa"/>
                <w:gridSpan w:val="2"/>
                <w:vMerge/>
              </w:tcPr>
            </w:tcPrChange>
          </w:tcPr>
          <w:p w14:paraId="13706451" w14:textId="77777777" w:rsidR="00BB0187" w:rsidRPr="009873CD" w:rsidRDefault="00BB0187" w:rsidP="003754B6">
            <w:pPr>
              <w:pStyle w:val="Tabletext"/>
            </w:pPr>
          </w:p>
        </w:tc>
        <w:tc>
          <w:tcPr>
            <w:tcW w:w="1134" w:type="dxa"/>
            <w:tcBorders>
              <w:top w:val="nil"/>
              <w:bottom w:val="single" w:sz="4" w:space="0" w:color="auto"/>
              <w:right w:val="nil"/>
            </w:tcBorders>
            <w:tcPrChange w:id="232" w:author="Alwyn Williams" w:date="2020-10-05T16:15:00Z">
              <w:tcPr>
                <w:tcW w:w="992" w:type="dxa"/>
                <w:tcBorders>
                  <w:top w:val="nil"/>
                  <w:bottom w:val="single" w:sz="4" w:space="0" w:color="auto"/>
                  <w:right w:val="nil"/>
                </w:tcBorders>
              </w:tcPr>
            </w:tcPrChange>
          </w:tcPr>
          <w:p w14:paraId="59C5273B" w14:textId="77777777" w:rsidR="00BB0187" w:rsidRPr="009873CD" w:rsidRDefault="00BB0187" w:rsidP="003754B6">
            <w:pPr>
              <w:pStyle w:val="Tabletext"/>
            </w:pPr>
            <w:proofErr w:type="spellStart"/>
            <w:r w:rsidRPr="009873CD">
              <w:t>AlWR</w:t>
            </w:r>
            <w:proofErr w:type="spellEnd"/>
          </w:p>
        </w:tc>
        <w:tc>
          <w:tcPr>
            <w:tcW w:w="3795" w:type="dxa"/>
            <w:tcBorders>
              <w:top w:val="nil"/>
              <w:left w:val="nil"/>
              <w:bottom w:val="single" w:sz="4" w:space="0" w:color="auto"/>
              <w:right w:val="nil"/>
            </w:tcBorders>
            <w:tcPrChange w:id="233" w:author="Alwyn Williams" w:date="2020-10-05T16:15:00Z">
              <w:tcPr>
                <w:tcW w:w="3934" w:type="dxa"/>
                <w:gridSpan w:val="2"/>
                <w:tcBorders>
                  <w:top w:val="nil"/>
                  <w:left w:val="nil"/>
                  <w:bottom w:val="single" w:sz="4" w:space="0" w:color="auto"/>
                  <w:right w:val="nil"/>
                </w:tcBorders>
              </w:tcPr>
            </w:tcPrChange>
          </w:tcPr>
          <w:p w14:paraId="7B7ED7EC" w14:textId="77777777" w:rsidR="00BB0187" w:rsidRPr="009873CD" w:rsidRDefault="00BB0187" w:rsidP="003754B6">
            <w:pPr>
              <w:pStyle w:val="Tabletext"/>
            </w:pPr>
            <w:r w:rsidRPr="009873CD">
              <w:rPr>
                <w:noProof/>
                <w:lang w:eastAsia="en-GB"/>
              </w:rPr>
              <w:drawing>
                <wp:inline distT="0" distB="0" distL="0" distR="0" wp14:anchorId="6F4CC275" wp14:editId="6ECCF092">
                  <wp:extent cx="2732405" cy="531495"/>
                  <wp:effectExtent l="0" t="0" r="0" b="1905"/>
                  <wp:docPr id="37" name="Picture 37" descr="20%20-%20Picture%20AlW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20%20-%20Picture%20AlWR"/>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4C2E829A" w14:textId="77777777" w:rsidR="00BB0187" w:rsidRPr="009873CD" w:rsidRDefault="00BB0187" w:rsidP="003754B6">
            <w:pPr>
              <w:pStyle w:val="Tabletext"/>
            </w:pPr>
            <w:r w:rsidRPr="009873CD">
              <w:t xml:space="preserve"> Example:   l = d = 2 s;   p = 4 s</w:t>
            </w:r>
          </w:p>
        </w:tc>
        <w:tc>
          <w:tcPr>
            <w:tcW w:w="1877" w:type="dxa"/>
            <w:tcBorders>
              <w:top w:val="nil"/>
              <w:left w:val="nil"/>
              <w:bottom w:val="single" w:sz="4" w:space="0" w:color="auto"/>
            </w:tcBorders>
            <w:tcPrChange w:id="234" w:author="Alwyn Williams" w:date="2020-10-05T16:15:00Z">
              <w:tcPr>
                <w:tcW w:w="1878" w:type="dxa"/>
                <w:tcBorders>
                  <w:top w:val="nil"/>
                  <w:left w:val="nil"/>
                  <w:bottom w:val="single" w:sz="4" w:space="0" w:color="auto"/>
                </w:tcBorders>
              </w:tcPr>
            </w:tcPrChange>
          </w:tcPr>
          <w:p w14:paraId="2F55302D" w14:textId="77777777" w:rsidR="00BB0187" w:rsidRPr="009873CD" w:rsidRDefault="00BB0187" w:rsidP="003754B6">
            <w:pPr>
              <w:pStyle w:val="Tabletext"/>
            </w:pPr>
            <w:r w:rsidRPr="009873CD">
              <w:t xml:space="preserve">l </w:t>
            </w:r>
            <w:r w:rsidRPr="009873CD">
              <w:sym w:font="Symbol" w:char="F040"/>
            </w:r>
            <w:r w:rsidRPr="009873CD">
              <w:t xml:space="preserve"> d</w:t>
            </w:r>
            <w:r w:rsidRPr="009873CD">
              <w:br/>
            </w:r>
          </w:p>
        </w:tc>
        <w:tc>
          <w:tcPr>
            <w:tcW w:w="1950" w:type="dxa"/>
            <w:vMerge/>
            <w:tcPrChange w:id="235" w:author="Alwyn Williams" w:date="2020-10-05T16:15:00Z">
              <w:tcPr>
                <w:tcW w:w="1951" w:type="dxa"/>
                <w:gridSpan w:val="2"/>
                <w:vMerge/>
              </w:tcPr>
            </w:tcPrChange>
          </w:tcPr>
          <w:p w14:paraId="72260D34" w14:textId="77777777" w:rsidR="00BB0187" w:rsidRPr="009873CD" w:rsidRDefault="00BB0187" w:rsidP="003754B6">
            <w:pPr>
              <w:pStyle w:val="Tabletext"/>
            </w:pPr>
          </w:p>
        </w:tc>
      </w:tr>
      <w:tr w:rsidR="009E7CCD" w:rsidRPr="009873CD" w14:paraId="0892611E" w14:textId="77777777" w:rsidTr="00304743">
        <w:trPr>
          <w:cantSplit/>
          <w:trPrChange w:id="236" w:author="Alwyn Williams" w:date="2020-10-05T16:15:00Z">
            <w:trPr>
              <w:cantSplit/>
            </w:trPr>
          </w:trPrChange>
        </w:trPr>
        <w:tc>
          <w:tcPr>
            <w:tcW w:w="708" w:type="dxa"/>
            <w:tcPrChange w:id="237" w:author="Alwyn Williams" w:date="2020-10-05T16:15:00Z">
              <w:tcPr>
                <w:tcW w:w="708" w:type="dxa"/>
              </w:tcPr>
            </w:tcPrChange>
          </w:tcPr>
          <w:p w14:paraId="71FA214F" w14:textId="77777777" w:rsidR="00BB0187" w:rsidRPr="009873CD" w:rsidRDefault="00BB0187" w:rsidP="003754B6">
            <w:pPr>
              <w:pStyle w:val="Tabletext"/>
              <w:rPr>
                <w:shd w:val="clear" w:color="auto" w:fill="00FF00"/>
              </w:rPr>
            </w:pPr>
            <w:r>
              <w:t>11</w:t>
            </w:r>
          </w:p>
        </w:tc>
        <w:tc>
          <w:tcPr>
            <w:tcW w:w="1559" w:type="dxa"/>
            <w:tcPrChange w:id="238" w:author="Alwyn Williams" w:date="2020-10-05T16:15:00Z">
              <w:tcPr>
                <w:tcW w:w="1559" w:type="dxa"/>
              </w:tcPr>
            </w:tcPrChange>
          </w:tcPr>
          <w:p w14:paraId="23DCC1FF" w14:textId="77777777" w:rsidR="00BB0187" w:rsidRPr="00AC6EEE" w:rsidRDefault="00BB0187" w:rsidP="003754B6">
            <w:pPr>
              <w:pStyle w:val="Tabletext"/>
              <w:rPr>
                <w:sz w:val="18"/>
                <w:szCs w:val="18"/>
              </w:rPr>
            </w:pPr>
            <w:r w:rsidRPr="00AC6EEE">
              <w:rPr>
                <w:sz w:val="18"/>
                <w:szCs w:val="18"/>
              </w:rPr>
              <w:t>OCCULTING ALTERNATING LIGHT</w:t>
            </w:r>
          </w:p>
        </w:tc>
        <w:tc>
          <w:tcPr>
            <w:tcW w:w="1560" w:type="dxa"/>
            <w:tcPrChange w:id="239" w:author="Alwyn Williams" w:date="2020-10-05T16:15:00Z">
              <w:tcPr>
                <w:tcW w:w="1560" w:type="dxa"/>
              </w:tcPr>
            </w:tcPrChange>
          </w:tcPr>
          <w:p w14:paraId="670B157F" w14:textId="77777777" w:rsidR="00BB0187" w:rsidRPr="009873CD" w:rsidRDefault="00BB0187" w:rsidP="003754B6">
            <w:pPr>
              <w:pStyle w:val="Tabletext"/>
            </w:pPr>
            <w:proofErr w:type="spellStart"/>
            <w:r w:rsidRPr="009873CD">
              <w:t>O</w:t>
            </w:r>
            <w:r>
              <w:t>c</w:t>
            </w:r>
            <w:r w:rsidRPr="009873CD">
              <w:t>A</w:t>
            </w:r>
            <w:r>
              <w:t>l</w:t>
            </w:r>
            <w:proofErr w:type="spellEnd"/>
          </w:p>
        </w:tc>
        <w:tc>
          <w:tcPr>
            <w:tcW w:w="2267" w:type="dxa"/>
            <w:tcPrChange w:id="240" w:author="Alwyn Williams" w:date="2020-10-05T16:15:00Z">
              <w:tcPr>
                <w:tcW w:w="2268" w:type="dxa"/>
                <w:gridSpan w:val="2"/>
              </w:tcPr>
            </w:tcPrChange>
          </w:tcPr>
          <w:p w14:paraId="2F449C61" w14:textId="2AAF3BBA" w:rsidR="00BB0187" w:rsidRPr="009873CD" w:rsidRDefault="00BB0187" w:rsidP="003754B6">
            <w:pPr>
              <w:pStyle w:val="Tabletext"/>
            </w:pPr>
            <w:r w:rsidRPr="009873CD">
              <w:rPr>
                <w:lang w:eastAsia="ja-JP"/>
              </w:rPr>
              <w:t xml:space="preserve">A light showing different colours alternately and a light in which the total duration of light in </w:t>
            </w:r>
            <w:proofErr w:type="gramStart"/>
            <w:r w:rsidRPr="009873CD">
              <w:rPr>
                <w:lang w:eastAsia="ja-JP"/>
              </w:rPr>
              <w:t>an</w:t>
            </w:r>
            <w:proofErr w:type="gramEnd"/>
            <w:r w:rsidRPr="009873CD">
              <w:rPr>
                <w:lang w:eastAsia="ja-JP"/>
              </w:rPr>
              <w:t xml:space="preserve"> period is longer than the total duration of darkness and the intervals of darkness (eclipses) are of equal duration</w:t>
            </w:r>
            <w:ins w:id="241" w:author="Alwyn Williams" w:date="2020-10-05T15:57:00Z">
              <w:r w:rsidR="00C614D0">
                <w:rPr>
                  <w:lang w:eastAsia="ja-JP"/>
                </w:rPr>
                <w:t>.</w:t>
              </w:r>
            </w:ins>
          </w:p>
        </w:tc>
        <w:tc>
          <w:tcPr>
            <w:tcW w:w="1134" w:type="dxa"/>
            <w:tcBorders>
              <w:top w:val="nil"/>
              <w:bottom w:val="single" w:sz="4" w:space="0" w:color="auto"/>
              <w:right w:val="nil"/>
            </w:tcBorders>
            <w:tcPrChange w:id="242" w:author="Alwyn Williams" w:date="2020-10-05T16:15:00Z">
              <w:tcPr>
                <w:tcW w:w="1134" w:type="dxa"/>
                <w:gridSpan w:val="2"/>
                <w:tcBorders>
                  <w:top w:val="nil"/>
                  <w:right w:val="nil"/>
                </w:tcBorders>
              </w:tcPr>
            </w:tcPrChange>
          </w:tcPr>
          <w:p w14:paraId="762FF6A6" w14:textId="77777777" w:rsidR="00BB0187" w:rsidRPr="009873CD" w:rsidRDefault="00BB0187" w:rsidP="003754B6">
            <w:pPr>
              <w:pStyle w:val="Tabletext"/>
            </w:pPr>
            <w:proofErr w:type="spellStart"/>
            <w:r>
              <w:t>OcAlBY</w:t>
            </w:r>
            <w:proofErr w:type="spellEnd"/>
          </w:p>
        </w:tc>
        <w:tc>
          <w:tcPr>
            <w:tcW w:w="3795" w:type="dxa"/>
            <w:tcBorders>
              <w:top w:val="nil"/>
              <w:left w:val="nil"/>
              <w:bottom w:val="single" w:sz="4" w:space="0" w:color="auto"/>
              <w:right w:val="nil"/>
            </w:tcBorders>
            <w:tcPrChange w:id="243" w:author="Alwyn Williams" w:date="2020-10-05T16:15:00Z">
              <w:tcPr>
                <w:tcW w:w="3792" w:type="dxa"/>
                <w:tcBorders>
                  <w:top w:val="nil"/>
                  <w:left w:val="nil"/>
                  <w:right w:val="nil"/>
                </w:tcBorders>
              </w:tcPr>
            </w:tcPrChange>
          </w:tcPr>
          <w:p w14:paraId="29162E19" w14:textId="77777777" w:rsidR="00BB0187" w:rsidRPr="009873CD" w:rsidRDefault="00BB0187" w:rsidP="003754B6">
            <w:pPr>
              <w:pStyle w:val="Tabletext"/>
              <w:rPr>
                <w:lang w:eastAsia="ja-JP"/>
              </w:rPr>
            </w:pPr>
            <w:r w:rsidRPr="009873CD">
              <w:rPr>
                <w:lang w:eastAsia="ja-JP"/>
              </w:rPr>
              <w:t>This class of light is particular to the use of Emergency Wreck Marking, and efforts should be made to ensure that the different colours appear equally visible to an observer.</w:t>
            </w:r>
          </w:p>
          <w:p w14:paraId="52F34F38" w14:textId="77777777" w:rsidR="00BB0187" w:rsidRPr="009873CD" w:rsidRDefault="00BB0187" w:rsidP="003754B6">
            <w:pPr>
              <w:pStyle w:val="Tabletext"/>
              <w:rPr>
                <w:lang w:eastAsia="ja-JP"/>
              </w:rPr>
            </w:pPr>
            <w:r w:rsidRPr="009873CD">
              <w:rPr>
                <w:noProof/>
                <w:lang w:eastAsia="en-GB"/>
              </w:rPr>
              <w:drawing>
                <wp:inline distT="0" distB="0" distL="0" distR="0" wp14:anchorId="47360ACC" wp14:editId="7F491464">
                  <wp:extent cx="1458595" cy="492760"/>
                  <wp:effectExtent l="0" t="0" r="8255" b="2540"/>
                  <wp:docPr id="38" name="Picture 38" descr="図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図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58595" cy="492760"/>
                          </a:xfrm>
                          <a:prstGeom prst="rect">
                            <a:avLst/>
                          </a:prstGeom>
                          <a:noFill/>
                          <a:ln>
                            <a:noFill/>
                          </a:ln>
                        </pic:spPr>
                      </pic:pic>
                    </a:graphicData>
                  </a:graphic>
                </wp:inline>
              </w:drawing>
            </w:r>
          </w:p>
          <w:p w14:paraId="5B3304E3" w14:textId="77777777" w:rsidR="00BB0187" w:rsidRPr="009873CD" w:rsidRDefault="00BB0187" w:rsidP="003754B6">
            <w:pPr>
              <w:pStyle w:val="Tabletext"/>
              <w:rPr>
                <w:lang w:eastAsia="ja-JP"/>
              </w:rPr>
            </w:pPr>
          </w:p>
          <w:p w14:paraId="4F4F67BC" w14:textId="77777777" w:rsidR="00BB0187" w:rsidRPr="009873CD" w:rsidRDefault="00BB0187" w:rsidP="003754B6">
            <w:pPr>
              <w:pStyle w:val="Tabletext"/>
            </w:pPr>
          </w:p>
        </w:tc>
        <w:tc>
          <w:tcPr>
            <w:tcW w:w="1877" w:type="dxa"/>
            <w:tcBorders>
              <w:top w:val="nil"/>
              <w:left w:val="nil"/>
              <w:bottom w:val="single" w:sz="4" w:space="0" w:color="auto"/>
            </w:tcBorders>
            <w:tcPrChange w:id="244" w:author="Alwyn Williams" w:date="2020-10-05T16:15:00Z">
              <w:tcPr>
                <w:tcW w:w="1878" w:type="dxa"/>
                <w:tcBorders>
                  <w:top w:val="nil"/>
                  <w:left w:val="nil"/>
                </w:tcBorders>
              </w:tcPr>
            </w:tcPrChange>
          </w:tcPr>
          <w:p w14:paraId="344B6706" w14:textId="77777777" w:rsidR="00BB0187" w:rsidRPr="009873CD" w:rsidRDefault="00BB0187" w:rsidP="003754B6">
            <w:pPr>
              <w:pStyle w:val="Tabletext"/>
            </w:pPr>
          </w:p>
        </w:tc>
        <w:tc>
          <w:tcPr>
            <w:tcW w:w="1950" w:type="dxa"/>
            <w:tcPrChange w:id="245" w:author="Alwyn Williams" w:date="2020-10-05T16:15:00Z">
              <w:tcPr>
                <w:tcW w:w="1951" w:type="dxa"/>
                <w:gridSpan w:val="2"/>
              </w:tcPr>
            </w:tcPrChange>
          </w:tcPr>
          <w:p w14:paraId="4BBC0ED8" w14:textId="77777777" w:rsidR="00BB0187" w:rsidRPr="009873CD" w:rsidRDefault="00BB0187" w:rsidP="003754B6">
            <w:pPr>
              <w:pStyle w:val="Tabletext"/>
              <w:rPr>
                <w:lang w:eastAsia="ja-JP"/>
              </w:rPr>
            </w:pPr>
            <w:r w:rsidRPr="009873CD">
              <w:rPr>
                <w:lang w:eastAsia="ja-JP"/>
              </w:rPr>
              <w:t>An Occulting-Alternating Blue and Yellow light indicates an Emergency Wreck Marking Buoy mark.</w:t>
            </w:r>
          </w:p>
        </w:tc>
      </w:tr>
      <w:tr w:rsidR="00304743" w:rsidRPr="009873CD" w14:paraId="6D300E20" w14:textId="77777777" w:rsidTr="00304743">
        <w:trPr>
          <w:cantSplit/>
          <w:ins w:id="246" w:author="Alwyn Williams" w:date="2020-10-05T16:11:00Z"/>
        </w:trPr>
        <w:tc>
          <w:tcPr>
            <w:tcW w:w="708" w:type="dxa"/>
          </w:tcPr>
          <w:p w14:paraId="58F3DE4A" w14:textId="7A603EEC" w:rsidR="00304743" w:rsidRDefault="00304743" w:rsidP="003754B6">
            <w:pPr>
              <w:pStyle w:val="Tabletext"/>
              <w:rPr>
                <w:ins w:id="247" w:author="Alwyn Williams" w:date="2020-10-05T16:11:00Z"/>
              </w:rPr>
            </w:pPr>
            <w:ins w:id="248" w:author="Alwyn Williams" w:date="2020-10-05T16:11:00Z">
              <w:r>
                <w:t>12</w:t>
              </w:r>
            </w:ins>
          </w:p>
        </w:tc>
        <w:tc>
          <w:tcPr>
            <w:tcW w:w="1559" w:type="dxa"/>
          </w:tcPr>
          <w:p w14:paraId="1EA3A52F" w14:textId="498AAD5A" w:rsidR="00304743" w:rsidRDefault="00304743" w:rsidP="003754B6">
            <w:pPr>
              <w:pStyle w:val="Tabletext"/>
              <w:rPr>
                <w:ins w:id="249" w:author="Alwyn Williams" w:date="2020-10-05T16:11:00Z"/>
                <w:sz w:val="18"/>
                <w:szCs w:val="18"/>
              </w:rPr>
            </w:pPr>
            <w:ins w:id="250" w:author="Alwyn Williams" w:date="2020-10-05T16:11:00Z">
              <w:r>
                <w:rPr>
                  <w:sz w:val="18"/>
                  <w:szCs w:val="18"/>
                </w:rPr>
                <w:t>FLICKER FLASHES</w:t>
              </w:r>
            </w:ins>
          </w:p>
        </w:tc>
        <w:tc>
          <w:tcPr>
            <w:tcW w:w="1560" w:type="dxa"/>
          </w:tcPr>
          <w:p w14:paraId="0704CFEC" w14:textId="32975F16" w:rsidR="00304743" w:rsidRDefault="00304743" w:rsidP="00C614D0">
            <w:pPr>
              <w:pStyle w:val="Tabletext"/>
              <w:rPr>
                <w:ins w:id="251" w:author="Alwyn Williams" w:date="2020-10-05T16:11:00Z"/>
              </w:rPr>
            </w:pPr>
            <w:proofErr w:type="spellStart"/>
            <w:ins w:id="252" w:author="Alwyn Williams" w:date="2020-10-05T16:11:00Z">
              <w:r>
                <w:t>Flkr</w:t>
              </w:r>
              <w:proofErr w:type="spellEnd"/>
            </w:ins>
          </w:p>
        </w:tc>
        <w:tc>
          <w:tcPr>
            <w:tcW w:w="2267" w:type="dxa"/>
          </w:tcPr>
          <w:p w14:paraId="5EA94E06" w14:textId="67CADDED" w:rsidR="00304743" w:rsidRDefault="00304743" w:rsidP="00C614D0">
            <w:pPr>
              <w:pStyle w:val="Tabletext"/>
              <w:rPr>
                <w:ins w:id="253" w:author="Alwyn Williams" w:date="2020-10-05T16:11:00Z"/>
                <w:lang w:eastAsia="ja-JP"/>
              </w:rPr>
            </w:pPr>
            <w:ins w:id="254" w:author="Alwyn Williams" w:date="2020-10-05T16:11:00Z">
              <w:r>
                <w:rPr>
                  <w:lang w:eastAsia="ja-JP"/>
                </w:rPr>
                <w:t>A character containing flashes with a perceivable flicker</w:t>
              </w:r>
            </w:ins>
            <w:ins w:id="255" w:author="Alwyn Williams" w:date="2020-10-05T16:12:00Z">
              <w:r>
                <w:rPr>
                  <w:lang w:eastAsia="ja-JP"/>
                </w:rPr>
                <w:t>.</w:t>
              </w:r>
            </w:ins>
          </w:p>
        </w:tc>
        <w:tc>
          <w:tcPr>
            <w:tcW w:w="6806" w:type="dxa"/>
            <w:gridSpan w:val="3"/>
            <w:tcBorders>
              <w:top w:val="single" w:sz="4" w:space="0" w:color="auto"/>
            </w:tcBorders>
          </w:tcPr>
          <w:p w14:paraId="5D54CB37" w14:textId="08FB05A8" w:rsidR="00304743" w:rsidRPr="009873CD" w:rsidRDefault="00304743" w:rsidP="00556767">
            <w:pPr>
              <w:pStyle w:val="Tabletext"/>
              <w:rPr>
                <w:ins w:id="256" w:author="Alwyn Williams" w:date="2020-10-05T16:11:00Z"/>
              </w:rPr>
              <w:pPrChange w:id="257" w:author="Alwyn Williams" w:date="2021-02-15T12:12:00Z">
                <w:pPr>
                  <w:pStyle w:val="Tabletext"/>
                </w:pPr>
              </w:pPrChange>
            </w:pPr>
            <w:ins w:id="258" w:author="Alwyn Williams" w:date="2020-10-05T16:17:00Z">
              <w:r>
                <w:rPr>
                  <w:lang w:eastAsia="ja-JP"/>
                </w:rPr>
                <w:t>Flicker frequenc</w:t>
              </w:r>
              <w:r w:rsidR="00556767">
                <w:rPr>
                  <w:lang w:eastAsia="ja-JP"/>
                </w:rPr>
                <w:t>y must be between 5 Hz and 8 Hz</w:t>
              </w:r>
            </w:ins>
            <w:ins w:id="259" w:author="Alwyn Williams" w:date="2021-02-15T12:10:00Z">
              <w:r w:rsidR="00556767">
                <w:rPr>
                  <w:lang w:eastAsia="ja-JP"/>
                </w:rPr>
                <w:t xml:space="preserve">, </w:t>
              </w:r>
            </w:ins>
            <w:ins w:id="260" w:author="Alwyn Williams" w:date="2021-02-15T12:12:00Z">
              <w:r w:rsidR="00556767">
                <w:rPr>
                  <w:lang w:eastAsia="ja-JP"/>
                </w:rPr>
                <w:t>with a</w:t>
              </w:r>
            </w:ins>
            <w:ins w:id="261" w:author="Alwyn Williams" w:date="2021-02-15T12:10:00Z">
              <w:r w:rsidR="00556767">
                <w:rPr>
                  <w:lang w:eastAsia="ja-JP"/>
                </w:rPr>
                <w:t xml:space="preserve"> duty cycle </w:t>
              </w:r>
            </w:ins>
            <w:ins w:id="262" w:author="Alwyn Williams" w:date="2021-02-15T12:12:00Z">
              <w:r w:rsidR="00556767">
                <w:rPr>
                  <w:lang w:eastAsia="ja-JP"/>
                </w:rPr>
                <w:t>of</w:t>
              </w:r>
            </w:ins>
            <w:bookmarkStart w:id="263" w:name="_GoBack"/>
            <w:bookmarkEnd w:id="263"/>
            <w:ins w:id="264" w:author="Alwyn Williams" w:date="2021-02-15T12:10:00Z">
              <w:r w:rsidR="00556767">
                <w:rPr>
                  <w:lang w:eastAsia="ja-JP"/>
                </w:rPr>
                <w:t xml:space="preserve"> 50 %.</w:t>
              </w:r>
            </w:ins>
          </w:p>
        </w:tc>
        <w:tc>
          <w:tcPr>
            <w:tcW w:w="1950" w:type="dxa"/>
          </w:tcPr>
          <w:p w14:paraId="1904EE20" w14:textId="77777777" w:rsidR="00304743" w:rsidRPr="009873CD" w:rsidRDefault="00304743" w:rsidP="003754B6">
            <w:pPr>
              <w:pStyle w:val="Tabletext"/>
              <w:rPr>
                <w:ins w:id="265" w:author="Alwyn Williams" w:date="2020-10-05T16:11:00Z"/>
                <w:lang w:eastAsia="ja-JP"/>
              </w:rPr>
            </w:pPr>
          </w:p>
        </w:tc>
      </w:tr>
      <w:tr w:rsidR="002D3F9C" w:rsidRPr="009873CD" w14:paraId="324A8EB7" w14:textId="77777777" w:rsidTr="00900F65">
        <w:trPr>
          <w:cantSplit/>
          <w:ins w:id="266" w:author="Alwyn Williams" w:date="2020-10-05T15:48:00Z"/>
        </w:trPr>
        <w:tc>
          <w:tcPr>
            <w:tcW w:w="708" w:type="dxa"/>
          </w:tcPr>
          <w:p w14:paraId="6FCC13FF" w14:textId="1EF43060" w:rsidR="002D3F9C" w:rsidRDefault="002D3F9C" w:rsidP="003754B6">
            <w:pPr>
              <w:pStyle w:val="Tabletext"/>
              <w:rPr>
                <w:ins w:id="267" w:author="Alwyn Williams" w:date="2020-10-05T15:48:00Z"/>
              </w:rPr>
            </w:pPr>
            <w:ins w:id="268" w:author="Alwyn Williams" w:date="2020-10-05T15:48:00Z">
              <w:r>
                <w:t>12</w:t>
              </w:r>
            </w:ins>
            <w:ins w:id="269" w:author="Alwyn Williams" w:date="2020-10-05T16:12:00Z">
              <w:r>
                <w:t>.1</w:t>
              </w:r>
            </w:ins>
          </w:p>
        </w:tc>
        <w:tc>
          <w:tcPr>
            <w:tcW w:w="1559" w:type="dxa"/>
          </w:tcPr>
          <w:p w14:paraId="03282350" w14:textId="34E9643E" w:rsidR="002D3F9C" w:rsidRPr="00AC6EEE" w:rsidRDefault="002D3F9C" w:rsidP="003754B6">
            <w:pPr>
              <w:pStyle w:val="Tabletext"/>
              <w:rPr>
                <w:ins w:id="270" w:author="Alwyn Williams" w:date="2020-10-05T15:48:00Z"/>
                <w:sz w:val="18"/>
                <w:szCs w:val="18"/>
              </w:rPr>
            </w:pPr>
            <w:ins w:id="271" w:author="Alwyn Williams" w:date="2020-10-05T15:50:00Z">
              <w:r>
                <w:rPr>
                  <w:sz w:val="18"/>
                  <w:szCs w:val="18"/>
                </w:rPr>
                <w:t>MOBILE</w:t>
              </w:r>
            </w:ins>
            <w:ins w:id="272" w:author="Alwyn Williams" w:date="2020-10-05T15:51:00Z">
              <w:r>
                <w:rPr>
                  <w:sz w:val="18"/>
                  <w:szCs w:val="18"/>
                </w:rPr>
                <w:t xml:space="preserve"> </w:t>
              </w:r>
              <w:proofErr w:type="spellStart"/>
              <w:r>
                <w:rPr>
                  <w:sz w:val="18"/>
                  <w:szCs w:val="18"/>
                </w:rPr>
                <w:t>AtoN</w:t>
              </w:r>
            </w:ins>
            <w:proofErr w:type="spellEnd"/>
          </w:p>
        </w:tc>
        <w:tc>
          <w:tcPr>
            <w:tcW w:w="1560" w:type="dxa"/>
          </w:tcPr>
          <w:p w14:paraId="35DF6956" w14:textId="1CEF8871" w:rsidR="002D3F9C" w:rsidRPr="009873CD" w:rsidRDefault="00D60B5F">
            <w:pPr>
              <w:pStyle w:val="Tabletext"/>
              <w:rPr>
                <w:ins w:id="273" w:author="Alwyn Williams" w:date="2020-10-05T15:48:00Z"/>
              </w:rPr>
            </w:pPr>
            <w:proofErr w:type="spellStart"/>
            <w:ins w:id="274" w:author="Alwyn Williams" w:date="2020-10-05T16:17:00Z">
              <w:r>
                <w:t>Flkr</w:t>
              </w:r>
              <w:proofErr w:type="spellEnd"/>
              <w:r>
                <w:t xml:space="preserve"> (3</w:t>
              </w:r>
              <w:r w:rsidR="002D3F9C">
                <w:t xml:space="preserve">) </w:t>
              </w:r>
              <w:proofErr w:type="spellStart"/>
              <w:r w:rsidR="002D3F9C">
                <w:t>Fl</w:t>
              </w:r>
              <w:proofErr w:type="spellEnd"/>
              <w:r w:rsidR="002D3F9C">
                <w:t xml:space="preserve"> (2)</w:t>
              </w:r>
            </w:ins>
            <w:ins w:id="275" w:author="Alwyn Williams" w:date="2020-10-05T16:47:00Z">
              <w:r w:rsidR="002D3F9C">
                <w:t xml:space="preserve"> Y</w:t>
              </w:r>
            </w:ins>
          </w:p>
        </w:tc>
        <w:tc>
          <w:tcPr>
            <w:tcW w:w="2267" w:type="dxa"/>
          </w:tcPr>
          <w:p w14:paraId="56D8E7B4" w14:textId="7D615256" w:rsidR="002D3F9C" w:rsidRPr="009873CD" w:rsidRDefault="002D3F9C">
            <w:pPr>
              <w:pStyle w:val="Tabletext"/>
              <w:rPr>
                <w:ins w:id="276" w:author="Alwyn Williams" w:date="2020-10-05T15:48:00Z"/>
                <w:lang w:eastAsia="ja-JP"/>
              </w:rPr>
            </w:pPr>
            <w:ins w:id="277" w:author="Alwyn Williams" w:date="2020-10-05T15:51:00Z">
              <w:r>
                <w:rPr>
                  <w:lang w:eastAsia="ja-JP"/>
                </w:rPr>
                <w:t xml:space="preserve">A distinctive character incorporating flicker </w:t>
              </w:r>
            </w:ins>
            <w:ins w:id="278" w:author="Alwyn Williams" w:date="2020-10-05T15:54:00Z">
              <w:r>
                <w:rPr>
                  <w:lang w:eastAsia="ja-JP"/>
                </w:rPr>
                <w:t xml:space="preserve">and </w:t>
              </w:r>
            </w:ins>
            <w:ins w:id="279" w:author="Alwyn Williams" w:date="2020-10-05T15:55:00Z">
              <w:r>
                <w:rPr>
                  <w:lang w:eastAsia="ja-JP"/>
                </w:rPr>
                <w:t>non-flicker</w:t>
              </w:r>
            </w:ins>
            <w:ins w:id="280" w:author="Alwyn Williams" w:date="2020-10-05T15:54:00Z">
              <w:r>
                <w:rPr>
                  <w:lang w:eastAsia="ja-JP"/>
                </w:rPr>
                <w:t xml:space="preserve"> </w:t>
              </w:r>
            </w:ins>
            <w:ins w:id="281" w:author="Alwyn Williams" w:date="2020-10-05T15:51:00Z">
              <w:r>
                <w:rPr>
                  <w:lang w:eastAsia="ja-JP"/>
                </w:rPr>
                <w:t>flash</w:t>
              </w:r>
            </w:ins>
            <w:ins w:id="282" w:author="Alwyn Williams" w:date="2020-10-05T15:54:00Z">
              <w:r>
                <w:rPr>
                  <w:lang w:eastAsia="ja-JP"/>
                </w:rPr>
                <w:t>es</w:t>
              </w:r>
            </w:ins>
            <w:ins w:id="283" w:author="Alwyn Williams" w:date="2020-10-05T15:55:00Z">
              <w:r>
                <w:rPr>
                  <w:lang w:eastAsia="ja-JP"/>
                </w:rPr>
                <w:t xml:space="preserve">. </w:t>
              </w:r>
            </w:ins>
            <w:ins w:id="284" w:author="Alwyn Williams" w:date="2020-10-05T16:45:00Z">
              <w:r>
                <w:rPr>
                  <w:lang w:eastAsia="ja-JP"/>
                </w:rPr>
                <w:t xml:space="preserve">The first </w:t>
              </w:r>
            </w:ins>
            <w:ins w:id="285" w:author="Alwyn Williams" w:date="2020-10-22T11:39:00Z">
              <w:r w:rsidR="00D60B5F">
                <w:rPr>
                  <w:lang w:eastAsia="ja-JP"/>
                </w:rPr>
                <w:t>three</w:t>
              </w:r>
            </w:ins>
            <w:ins w:id="286" w:author="Alwyn Williams" w:date="2020-10-05T16:45:00Z">
              <w:r>
                <w:rPr>
                  <w:lang w:eastAsia="ja-JP"/>
                </w:rPr>
                <w:t xml:space="preserve"> flashes comprises of a flicker flash with a flicker frequency of 5 Hz. This is followed by two non-flicker flashes.</w:t>
              </w:r>
            </w:ins>
          </w:p>
        </w:tc>
        <w:tc>
          <w:tcPr>
            <w:tcW w:w="6806" w:type="dxa"/>
            <w:gridSpan w:val="3"/>
            <w:tcBorders>
              <w:top w:val="single" w:sz="4" w:space="0" w:color="auto"/>
            </w:tcBorders>
          </w:tcPr>
          <w:p w14:paraId="022589A8" w14:textId="71C8763A" w:rsidR="002D3F9C" w:rsidRPr="009873CD" w:rsidRDefault="00D60B5F" w:rsidP="003754B6">
            <w:pPr>
              <w:pStyle w:val="Tabletext"/>
              <w:rPr>
                <w:ins w:id="287" w:author="Alwyn Williams" w:date="2020-10-05T15:48:00Z"/>
              </w:rPr>
            </w:pPr>
            <w:ins w:id="288" w:author="Alwyn Williams" w:date="2020-10-22T11:38:00Z">
              <w:r w:rsidRPr="00D60B5F">
                <w:rPr>
                  <w:noProof/>
                  <w:lang w:eastAsia="en-GB"/>
                </w:rPr>
                <w:drawing>
                  <wp:inline distT="0" distB="0" distL="0" distR="0" wp14:anchorId="326C76B3" wp14:editId="06126C99">
                    <wp:extent cx="4249420" cy="7092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4249420" cy="709295"/>
                            </a:xfrm>
                            <a:prstGeom prst="rect">
                              <a:avLst/>
                            </a:prstGeom>
                          </pic:spPr>
                        </pic:pic>
                      </a:graphicData>
                    </a:graphic>
                  </wp:inline>
                </w:drawing>
              </w:r>
            </w:ins>
          </w:p>
        </w:tc>
        <w:tc>
          <w:tcPr>
            <w:tcW w:w="1950" w:type="dxa"/>
          </w:tcPr>
          <w:p w14:paraId="751E9BC3" w14:textId="1F371CE8" w:rsidR="002D3F9C" w:rsidRPr="009873CD" w:rsidRDefault="002D3F9C" w:rsidP="003754B6">
            <w:pPr>
              <w:pStyle w:val="Tabletext"/>
              <w:rPr>
                <w:ins w:id="289" w:author="Alwyn Williams" w:date="2020-10-05T15:48:00Z"/>
                <w:lang w:eastAsia="ja-JP"/>
              </w:rPr>
            </w:pPr>
            <w:ins w:id="290" w:author="Alwyn Williams" w:date="2020-10-05T16:44:00Z">
              <w:r>
                <w:rPr>
                  <w:lang w:eastAsia="ja-JP"/>
                </w:rPr>
                <w:t xml:space="preserve">This character is used solely for the Mobile </w:t>
              </w:r>
              <w:proofErr w:type="spellStart"/>
              <w:r>
                <w:rPr>
                  <w:lang w:eastAsia="ja-JP"/>
                </w:rPr>
                <w:t>AtoN</w:t>
              </w:r>
              <w:proofErr w:type="spellEnd"/>
              <w:r>
                <w:rPr>
                  <w:lang w:eastAsia="ja-JP"/>
                </w:rPr>
                <w:t xml:space="preserve"> application. The light colour is always yellow.</w:t>
              </w:r>
            </w:ins>
          </w:p>
        </w:tc>
      </w:tr>
    </w:tbl>
    <w:p w14:paraId="72A47DE8" w14:textId="5E6F4AF4" w:rsidR="00BB0187" w:rsidDel="002D3F9C" w:rsidRDefault="00BB0187" w:rsidP="00BB0187">
      <w:pPr>
        <w:rPr>
          <w:del w:id="291" w:author="Alwyn Williams" w:date="2020-10-05T16:46:00Z"/>
        </w:rPr>
      </w:pPr>
    </w:p>
    <w:p w14:paraId="1B93F869" w14:textId="073F0E3F" w:rsidR="002E0AC1" w:rsidRDefault="002E0AC1">
      <w:pPr>
        <w:spacing w:after="200" w:line="276" w:lineRule="auto"/>
        <w:rPr>
          <w:b/>
          <w:i/>
          <w:color w:val="009FDF"/>
          <w:sz w:val="28"/>
          <w:u w:val="single"/>
        </w:rPr>
      </w:pPr>
      <w:bookmarkStart w:id="292" w:name="_Toc464492368"/>
      <w:del w:id="293" w:author="Alwyn Williams" w:date="2020-10-05T16:46:00Z">
        <w:r w:rsidDel="002D3F9C">
          <w:rPr>
            <w:caps/>
          </w:rPr>
          <w:br w:type="page"/>
        </w:r>
      </w:del>
    </w:p>
    <w:bookmarkEnd w:id="292"/>
    <w:p w14:paraId="10815108" w14:textId="4105D239" w:rsidR="00032B9B" w:rsidRDefault="000936D7" w:rsidP="00D202BD">
      <w:pPr>
        <w:pStyle w:val="Tablecaption"/>
        <w:jc w:val="center"/>
      </w:pPr>
      <w:r w:rsidRPr="005F22FE">
        <w:t>Rhythmic</w:t>
      </w:r>
      <w:r w:rsidRPr="000936D7">
        <w:t xml:space="preserve"> characters of the lights in the IALA Maritime Buoyage System</w:t>
      </w:r>
    </w:p>
    <w:tbl>
      <w:tblPr>
        <w:tblW w:w="14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6389"/>
        <w:gridCol w:w="6733"/>
      </w:tblGrid>
      <w:tr w:rsidR="00BB0187" w:rsidRPr="00C7179A" w14:paraId="07D0122C" w14:textId="77777777" w:rsidTr="00D202BD">
        <w:trPr>
          <w:cantSplit/>
          <w:trHeight w:val="134"/>
          <w:tblHeader/>
          <w:jc w:val="center"/>
        </w:trPr>
        <w:tc>
          <w:tcPr>
            <w:tcW w:w="1548" w:type="dxa"/>
            <w:vAlign w:val="center"/>
          </w:tcPr>
          <w:p w14:paraId="550E51AC" w14:textId="5E9D8408" w:rsidR="00BB0187" w:rsidRPr="00C7179A" w:rsidRDefault="00BB0187" w:rsidP="003754B6">
            <w:pPr>
              <w:pStyle w:val="Tableheading"/>
            </w:pPr>
            <w:r w:rsidRPr="00C7179A">
              <w:t>Mark</w:t>
            </w:r>
          </w:p>
        </w:tc>
        <w:tc>
          <w:tcPr>
            <w:tcW w:w="6389" w:type="dxa"/>
            <w:vAlign w:val="center"/>
          </w:tcPr>
          <w:p w14:paraId="216012B8" w14:textId="77777777" w:rsidR="00BB0187" w:rsidRPr="00C7179A" w:rsidRDefault="00BB0187" w:rsidP="003754B6">
            <w:pPr>
              <w:pStyle w:val="Tableheading"/>
            </w:pPr>
            <w:r w:rsidRPr="00C7179A">
              <w:t>Rhythmic character of the light</w:t>
            </w:r>
          </w:p>
        </w:tc>
        <w:tc>
          <w:tcPr>
            <w:tcW w:w="6733" w:type="dxa"/>
            <w:vAlign w:val="center"/>
          </w:tcPr>
          <w:p w14:paraId="7DBAF182" w14:textId="77777777" w:rsidR="00BB0187" w:rsidRPr="00C7179A" w:rsidRDefault="00BB0187" w:rsidP="003754B6">
            <w:pPr>
              <w:pStyle w:val="Tableheading"/>
            </w:pPr>
            <w:r w:rsidRPr="00C7179A">
              <w:t>Remarks and further recommendations</w:t>
            </w:r>
          </w:p>
        </w:tc>
      </w:tr>
      <w:tr w:rsidR="00BB0187" w:rsidRPr="00C7179A" w14:paraId="2A4920C0" w14:textId="77777777" w:rsidTr="00D202BD">
        <w:trPr>
          <w:cantSplit/>
          <w:jc w:val="center"/>
        </w:trPr>
        <w:tc>
          <w:tcPr>
            <w:tcW w:w="1548" w:type="dxa"/>
            <w:vAlign w:val="center"/>
          </w:tcPr>
          <w:p w14:paraId="5455E4E5" w14:textId="77777777" w:rsidR="00BB0187" w:rsidRPr="00C7179A" w:rsidRDefault="00BB0187" w:rsidP="003754B6">
            <w:pPr>
              <w:pStyle w:val="Tabletext"/>
            </w:pPr>
            <w:r w:rsidRPr="00C7179A">
              <w:t>LATERAL</w:t>
            </w:r>
          </w:p>
        </w:tc>
        <w:tc>
          <w:tcPr>
            <w:tcW w:w="6389" w:type="dxa"/>
            <w:vAlign w:val="center"/>
          </w:tcPr>
          <w:p w14:paraId="7E3B06E5" w14:textId="77777777" w:rsidR="00BB0187" w:rsidRPr="00C7179A" w:rsidRDefault="00BB0187" w:rsidP="003754B6">
            <w:pPr>
              <w:pStyle w:val="Tabletext"/>
            </w:pPr>
            <w:r w:rsidRPr="00C7179A">
              <w:t>All recommended classes of rhythmic character</w:t>
            </w:r>
            <w:r w:rsidRPr="00C7179A">
              <w:rPr>
                <w:rStyle w:val="FootnoteReference"/>
                <w:szCs w:val="18"/>
              </w:rPr>
              <w:footnoteReference w:id="2"/>
            </w:r>
            <w:r w:rsidRPr="00C7179A">
              <w:t>, but a composite group flashing light with a group of (2+1) flashes is solely assigned to modified lateral marks that indicate preferred channels.</w:t>
            </w:r>
          </w:p>
        </w:tc>
        <w:tc>
          <w:tcPr>
            <w:tcW w:w="6733" w:type="dxa"/>
            <w:vAlign w:val="center"/>
          </w:tcPr>
          <w:p w14:paraId="39847A00" w14:textId="77777777" w:rsidR="00BB0187" w:rsidRPr="00C7179A" w:rsidRDefault="00BB0187" w:rsidP="003754B6">
            <w:pPr>
              <w:pStyle w:val="Tabletext"/>
            </w:pPr>
            <w:r w:rsidRPr="00C7179A">
              <w:t>Only the colours Red and Green are used.</w:t>
            </w:r>
          </w:p>
        </w:tc>
      </w:tr>
      <w:tr w:rsidR="00BB0187" w:rsidRPr="00C7179A" w14:paraId="5018179D" w14:textId="77777777" w:rsidTr="00D202BD">
        <w:trPr>
          <w:cantSplit/>
          <w:trHeight w:val="638"/>
          <w:jc w:val="center"/>
        </w:trPr>
        <w:tc>
          <w:tcPr>
            <w:tcW w:w="1548" w:type="dxa"/>
            <w:vAlign w:val="center"/>
          </w:tcPr>
          <w:p w14:paraId="527A3BEB" w14:textId="77777777" w:rsidR="00BB0187" w:rsidRPr="00C7179A" w:rsidRDefault="00BB0187" w:rsidP="003754B6">
            <w:pPr>
              <w:pStyle w:val="Tabletext"/>
            </w:pPr>
            <w:r w:rsidRPr="00C7179A">
              <w:t>Modified lateral</w:t>
            </w:r>
            <w:r w:rsidRPr="00C7179A">
              <w:br/>
              <w:t>(preferred channel)</w:t>
            </w:r>
          </w:p>
        </w:tc>
        <w:tc>
          <w:tcPr>
            <w:tcW w:w="6389" w:type="dxa"/>
            <w:vAlign w:val="center"/>
          </w:tcPr>
          <w:p w14:paraId="36597BDD" w14:textId="77777777" w:rsidR="00BB0187" w:rsidRPr="00C7179A" w:rsidRDefault="00BB0187" w:rsidP="003754B6">
            <w:pPr>
              <w:pStyle w:val="Tabletext"/>
            </w:pPr>
            <w:r w:rsidRPr="00C7179A">
              <w:t>Composite group flashing light with a group of (2+1) flashes, in a period of not more than 16 s.</w:t>
            </w:r>
          </w:p>
        </w:tc>
        <w:tc>
          <w:tcPr>
            <w:tcW w:w="6733" w:type="dxa"/>
            <w:vAlign w:val="center"/>
          </w:tcPr>
          <w:p w14:paraId="21F1B0CB" w14:textId="77777777" w:rsidR="00BB0187" w:rsidRPr="00C7179A" w:rsidRDefault="00BB0187" w:rsidP="003754B6">
            <w:pPr>
              <w:pStyle w:val="Tabletext"/>
            </w:pPr>
          </w:p>
        </w:tc>
      </w:tr>
      <w:tr w:rsidR="00BB0187" w:rsidRPr="00C7179A" w14:paraId="7416E48F" w14:textId="77777777" w:rsidTr="00D202BD">
        <w:trPr>
          <w:cantSplit/>
          <w:trHeight w:val="404"/>
          <w:jc w:val="center"/>
        </w:trPr>
        <w:tc>
          <w:tcPr>
            <w:tcW w:w="1548" w:type="dxa"/>
            <w:vAlign w:val="center"/>
          </w:tcPr>
          <w:p w14:paraId="474EC0E5" w14:textId="77777777" w:rsidR="00BB0187" w:rsidRPr="00C7179A" w:rsidRDefault="00BB0187" w:rsidP="003754B6">
            <w:pPr>
              <w:pStyle w:val="Tabletext"/>
            </w:pPr>
            <w:r w:rsidRPr="00C7179A">
              <w:t>CARDINAL</w:t>
            </w:r>
          </w:p>
        </w:tc>
        <w:tc>
          <w:tcPr>
            <w:tcW w:w="6389" w:type="dxa"/>
            <w:vAlign w:val="center"/>
          </w:tcPr>
          <w:p w14:paraId="334AE962" w14:textId="77777777" w:rsidR="00BB0187" w:rsidRPr="00C7179A" w:rsidRDefault="00BB0187" w:rsidP="003754B6">
            <w:pPr>
              <w:pStyle w:val="Tabletext"/>
            </w:pPr>
          </w:p>
        </w:tc>
        <w:tc>
          <w:tcPr>
            <w:tcW w:w="6733" w:type="dxa"/>
            <w:vAlign w:val="center"/>
          </w:tcPr>
          <w:p w14:paraId="5BE8266C" w14:textId="77777777" w:rsidR="00BB0187" w:rsidRPr="00C7179A" w:rsidRDefault="00BB0187" w:rsidP="003754B6">
            <w:pPr>
              <w:pStyle w:val="Tabletext"/>
            </w:pPr>
            <w:r w:rsidRPr="00C7179A">
              <w:t>Only the colour White is used.</w:t>
            </w:r>
          </w:p>
        </w:tc>
      </w:tr>
      <w:tr w:rsidR="00BB0187" w:rsidRPr="00C7179A" w14:paraId="0CDCB13D" w14:textId="77777777" w:rsidTr="00D202BD">
        <w:trPr>
          <w:cantSplit/>
          <w:jc w:val="center"/>
        </w:trPr>
        <w:tc>
          <w:tcPr>
            <w:tcW w:w="1548" w:type="dxa"/>
            <w:vAlign w:val="center"/>
          </w:tcPr>
          <w:p w14:paraId="2D4B2E4C" w14:textId="77777777" w:rsidR="00BB0187" w:rsidRPr="00C7179A" w:rsidRDefault="00BB0187" w:rsidP="003754B6">
            <w:pPr>
              <w:pStyle w:val="Tabletext"/>
            </w:pPr>
            <w:r w:rsidRPr="00C7179A">
              <w:t>North cardinal</w:t>
            </w:r>
          </w:p>
        </w:tc>
        <w:tc>
          <w:tcPr>
            <w:tcW w:w="6389" w:type="dxa"/>
            <w:vAlign w:val="center"/>
          </w:tcPr>
          <w:p w14:paraId="383BE643" w14:textId="77777777" w:rsidR="00BB0187" w:rsidRPr="00C7179A" w:rsidRDefault="00BB0187" w:rsidP="003754B6">
            <w:pPr>
              <w:pStyle w:val="Tabletext"/>
            </w:pPr>
            <w:r w:rsidRPr="00C7179A">
              <w:t>(a) Continuous very quick light.</w:t>
            </w:r>
          </w:p>
          <w:p w14:paraId="6CFD6B35" w14:textId="77777777" w:rsidR="00BB0187" w:rsidRPr="00C7179A" w:rsidRDefault="00BB0187" w:rsidP="003754B6">
            <w:pPr>
              <w:pStyle w:val="Tabletext"/>
            </w:pPr>
            <w:r w:rsidRPr="00C7179A">
              <w:t>(b) Continuous quick light.</w:t>
            </w:r>
          </w:p>
        </w:tc>
        <w:tc>
          <w:tcPr>
            <w:tcW w:w="6733" w:type="dxa"/>
            <w:vAlign w:val="center"/>
          </w:tcPr>
          <w:p w14:paraId="5106CC69" w14:textId="77777777" w:rsidR="00BB0187" w:rsidRPr="00C7179A" w:rsidRDefault="00BB0187" w:rsidP="003754B6">
            <w:pPr>
              <w:pStyle w:val="Tabletext"/>
            </w:pPr>
          </w:p>
        </w:tc>
      </w:tr>
      <w:tr w:rsidR="00BB0187" w:rsidRPr="00C7179A" w14:paraId="79AB2E3C" w14:textId="77777777" w:rsidTr="00D202BD">
        <w:trPr>
          <w:cantSplit/>
          <w:jc w:val="center"/>
        </w:trPr>
        <w:tc>
          <w:tcPr>
            <w:tcW w:w="1548" w:type="dxa"/>
            <w:vAlign w:val="center"/>
          </w:tcPr>
          <w:p w14:paraId="09882384" w14:textId="77777777" w:rsidR="00BB0187" w:rsidRPr="00C7179A" w:rsidRDefault="00BB0187" w:rsidP="003754B6">
            <w:pPr>
              <w:pStyle w:val="Tabletext"/>
            </w:pPr>
            <w:r w:rsidRPr="00C7179A">
              <w:t>East cardinal</w:t>
            </w:r>
          </w:p>
        </w:tc>
        <w:tc>
          <w:tcPr>
            <w:tcW w:w="6389" w:type="dxa"/>
            <w:vAlign w:val="center"/>
          </w:tcPr>
          <w:p w14:paraId="46C734D4" w14:textId="77777777" w:rsidR="00BB0187" w:rsidRPr="00C7179A" w:rsidRDefault="00BB0187" w:rsidP="003754B6">
            <w:pPr>
              <w:pStyle w:val="Tabletext"/>
            </w:pPr>
            <w:r w:rsidRPr="00C7179A">
              <w:t>(a) Group very quick light with a group of three flashes, in a period of 5 s.</w:t>
            </w:r>
          </w:p>
          <w:p w14:paraId="6342737E" w14:textId="77777777" w:rsidR="00BB0187" w:rsidRPr="00C7179A" w:rsidRDefault="00BB0187" w:rsidP="003754B6">
            <w:pPr>
              <w:pStyle w:val="Tabletext"/>
            </w:pPr>
            <w:r w:rsidRPr="00C7179A">
              <w:t>(b) Group quick light with a group of three flashes, in a period of 10 s.</w:t>
            </w:r>
          </w:p>
        </w:tc>
        <w:tc>
          <w:tcPr>
            <w:tcW w:w="6733" w:type="dxa"/>
            <w:vAlign w:val="center"/>
          </w:tcPr>
          <w:p w14:paraId="075597BF" w14:textId="77777777" w:rsidR="00BB0187" w:rsidRPr="00C7179A" w:rsidRDefault="00BB0187" w:rsidP="003754B6">
            <w:pPr>
              <w:pStyle w:val="Tabletext"/>
            </w:pPr>
          </w:p>
        </w:tc>
      </w:tr>
      <w:tr w:rsidR="00BB0187" w:rsidRPr="00C7179A" w14:paraId="1863E02B" w14:textId="77777777" w:rsidTr="00D202BD">
        <w:trPr>
          <w:cantSplit/>
          <w:jc w:val="center"/>
        </w:trPr>
        <w:tc>
          <w:tcPr>
            <w:tcW w:w="1548" w:type="dxa"/>
            <w:vAlign w:val="center"/>
          </w:tcPr>
          <w:p w14:paraId="3719A850" w14:textId="77777777" w:rsidR="00BB0187" w:rsidRPr="00C7179A" w:rsidRDefault="00BB0187" w:rsidP="003754B6">
            <w:pPr>
              <w:pStyle w:val="Tabletext"/>
            </w:pPr>
            <w:r w:rsidRPr="00C7179A">
              <w:t>South cardinal</w:t>
            </w:r>
          </w:p>
        </w:tc>
        <w:tc>
          <w:tcPr>
            <w:tcW w:w="6389" w:type="dxa"/>
            <w:vAlign w:val="center"/>
          </w:tcPr>
          <w:p w14:paraId="6E5AC9EB" w14:textId="77777777" w:rsidR="00BB0187" w:rsidRPr="00C7179A" w:rsidRDefault="00BB0187" w:rsidP="003754B6">
            <w:pPr>
              <w:pStyle w:val="Tabletext"/>
            </w:pPr>
            <w:r w:rsidRPr="00C7179A">
              <w:t>(a) Group very quick light with a group of six flashes followed by a long flash of not less than 2 s duration, in a period of 10 s.</w:t>
            </w:r>
          </w:p>
          <w:p w14:paraId="2C0139CD" w14:textId="77777777" w:rsidR="00BB0187" w:rsidRPr="00C7179A" w:rsidRDefault="00BB0187" w:rsidP="003754B6">
            <w:pPr>
              <w:pStyle w:val="Tabletext"/>
            </w:pPr>
            <w:r w:rsidRPr="00C7179A">
              <w:t>(b) Group quick light with a group of six flashes followed by a long flash of not less than 2 s duration, in a period of 15 s.</w:t>
            </w:r>
          </w:p>
        </w:tc>
        <w:tc>
          <w:tcPr>
            <w:tcW w:w="6733" w:type="dxa"/>
            <w:vAlign w:val="center"/>
          </w:tcPr>
          <w:p w14:paraId="46134A02" w14:textId="77777777" w:rsidR="00BB0187" w:rsidRPr="00C7179A" w:rsidRDefault="00BB0187" w:rsidP="003754B6">
            <w:pPr>
              <w:pStyle w:val="Tabletext"/>
            </w:pPr>
            <w:r w:rsidRPr="00C7179A">
              <w:t xml:space="preserve">The duration of the eclipse immediately </w:t>
            </w:r>
            <w:proofErr w:type="gramStart"/>
            <w:r w:rsidRPr="00C7179A">
              <w:t>preceding</w:t>
            </w:r>
            <w:proofErr w:type="gramEnd"/>
            <w:r w:rsidRPr="00C7179A">
              <w:t xml:space="preserve"> a long flash should be equal to the duration of the eclipses between the flashes at the very quick rate.</w:t>
            </w:r>
          </w:p>
          <w:p w14:paraId="6D0B1514" w14:textId="77777777" w:rsidR="00BB0187" w:rsidRPr="00C7179A" w:rsidRDefault="00BB0187" w:rsidP="003754B6">
            <w:pPr>
              <w:pStyle w:val="Tabletext"/>
            </w:pPr>
            <w:r w:rsidRPr="00C7179A">
              <w:t xml:space="preserve">The duration of a long flash should not be greater than the duration of the eclipse immediately following the long flash. </w:t>
            </w:r>
          </w:p>
          <w:p w14:paraId="5D347EC0" w14:textId="77777777" w:rsidR="00BB0187" w:rsidRPr="00C7179A" w:rsidRDefault="00BB0187" w:rsidP="003754B6">
            <w:pPr>
              <w:pStyle w:val="Tabletext"/>
            </w:pPr>
            <w:r w:rsidRPr="00C7179A">
              <w:t xml:space="preserve">The duration of the eclipse immediately </w:t>
            </w:r>
            <w:proofErr w:type="gramStart"/>
            <w:r w:rsidRPr="00C7179A">
              <w:t>preceding</w:t>
            </w:r>
            <w:proofErr w:type="gramEnd"/>
            <w:r w:rsidRPr="00C7179A">
              <w:t xml:space="preserve"> a long flash should be equal to the duration of the eclipses between the flashes at the quick rate. </w:t>
            </w:r>
          </w:p>
          <w:p w14:paraId="41EF678A" w14:textId="77777777" w:rsidR="00BB0187" w:rsidRPr="00C7179A" w:rsidRDefault="00BB0187" w:rsidP="003754B6">
            <w:pPr>
              <w:pStyle w:val="Tabletext"/>
            </w:pPr>
            <w:r w:rsidRPr="00C7179A">
              <w:t>The duration of a long flash should not be greater than the duration of the eclipse immediately following the long flash.</w:t>
            </w:r>
          </w:p>
        </w:tc>
      </w:tr>
    </w:tbl>
    <w:p w14:paraId="137F10ED" w14:textId="77777777" w:rsidR="00695827" w:rsidRDefault="00695827">
      <w:r>
        <w:br w:type="page"/>
      </w:r>
    </w:p>
    <w:tbl>
      <w:tblPr>
        <w:tblW w:w="14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6389"/>
        <w:gridCol w:w="6733"/>
      </w:tblGrid>
      <w:tr w:rsidR="00695827" w:rsidRPr="00C7179A" w14:paraId="31CF6BED" w14:textId="77777777" w:rsidTr="00D202BD">
        <w:trPr>
          <w:cantSplit/>
          <w:trHeight w:val="134"/>
          <w:tblHeader/>
          <w:jc w:val="center"/>
        </w:trPr>
        <w:tc>
          <w:tcPr>
            <w:tcW w:w="1548" w:type="dxa"/>
          </w:tcPr>
          <w:p w14:paraId="4C88F7B7" w14:textId="77777777" w:rsidR="00695827" w:rsidRPr="00C7179A" w:rsidRDefault="00695827" w:rsidP="00B50CCD">
            <w:pPr>
              <w:pStyle w:val="Tableheading"/>
            </w:pPr>
            <w:r w:rsidRPr="00C7179A">
              <w:lastRenderedPageBreak/>
              <w:t>Mark</w:t>
            </w:r>
          </w:p>
        </w:tc>
        <w:tc>
          <w:tcPr>
            <w:tcW w:w="6389" w:type="dxa"/>
          </w:tcPr>
          <w:p w14:paraId="3D93F7F4" w14:textId="77777777" w:rsidR="00695827" w:rsidRPr="00C7179A" w:rsidRDefault="00695827" w:rsidP="00B50CCD">
            <w:pPr>
              <w:pStyle w:val="Tableheading"/>
            </w:pPr>
            <w:r w:rsidRPr="00C7179A">
              <w:t>Rhythmic character of the light</w:t>
            </w:r>
          </w:p>
        </w:tc>
        <w:tc>
          <w:tcPr>
            <w:tcW w:w="6733" w:type="dxa"/>
          </w:tcPr>
          <w:p w14:paraId="709C28A0" w14:textId="77777777" w:rsidR="00695827" w:rsidRPr="00C7179A" w:rsidRDefault="00695827" w:rsidP="00B50CCD">
            <w:pPr>
              <w:pStyle w:val="Tableheading"/>
            </w:pPr>
            <w:r w:rsidRPr="00C7179A">
              <w:t>Remarks and further recommendations</w:t>
            </w:r>
          </w:p>
        </w:tc>
      </w:tr>
      <w:tr w:rsidR="00BB0187" w:rsidRPr="00C7179A" w14:paraId="3A4D2802" w14:textId="77777777" w:rsidTr="00D202BD">
        <w:trPr>
          <w:cantSplit/>
          <w:trHeight w:val="602"/>
          <w:jc w:val="center"/>
        </w:trPr>
        <w:tc>
          <w:tcPr>
            <w:tcW w:w="1548" w:type="dxa"/>
          </w:tcPr>
          <w:p w14:paraId="4A9B8C97" w14:textId="06695F70" w:rsidR="00BB0187" w:rsidRPr="00C7179A" w:rsidRDefault="00BB0187" w:rsidP="003754B6">
            <w:pPr>
              <w:pStyle w:val="Tabletext"/>
            </w:pPr>
            <w:r w:rsidRPr="00C7179A">
              <w:t>West cardinal</w:t>
            </w:r>
          </w:p>
        </w:tc>
        <w:tc>
          <w:tcPr>
            <w:tcW w:w="6389" w:type="dxa"/>
          </w:tcPr>
          <w:p w14:paraId="4C6D54D2" w14:textId="77777777" w:rsidR="00BB0187" w:rsidRPr="00C7179A" w:rsidRDefault="00BB0187" w:rsidP="003754B6">
            <w:pPr>
              <w:pStyle w:val="Tabletext"/>
            </w:pPr>
            <w:r w:rsidRPr="00C7179A">
              <w:t>(a) Group very quick light with a group of nine flashes, in a period of 10 s.</w:t>
            </w:r>
          </w:p>
          <w:p w14:paraId="195BDF92" w14:textId="77777777" w:rsidR="00BB0187" w:rsidRPr="00C7179A" w:rsidRDefault="00BB0187" w:rsidP="003754B6">
            <w:pPr>
              <w:pStyle w:val="Tabletext"/>
            </w:pPr>
            <w:r w:rsidRPr="00C7179A">
              <w:t>(b) Group quick light with a group of nine flashes, in a period of 15 s.</w:t>
            </w:r>
          </w:p>
        </w:tc>
        <w:tc>
          <w:tcPr>
            <w:tcW w:w="6733" w:type="dxa"/>
          </w:tcPr>
          <w:p w14:paraId="749CB15D" w14:textId="77777777" w:rsidR="00BB0187" w:rsidRPr="00C7179A" w:rsidRDefault="00BB0187" w:rsidP="003754B6">
            <w:pPr>
              <w:pStyle w:val="Tabletext"/>
            </w:pPr>
          </w:p>
        </w:tc>
      </w:tr>
      <w:tr w:rsidR="00BB0187" w:rsidRPr="00C7179A" w14:paraId="02570E81" w14:textId="77777777" w:rsidTr="00D202BD">
        <w:trPr>
          <w:cantSplit/>
          <w:jc w:val="center"/>
        </w:trPr>
        <w:tc>
          <w:tcPr>
            <w:tcW w:w="1548" w:type="dxa"/>
          </w:tcPr>
          <w:p w14:paraId="3D04ABDE" w14:textId="77777777" w:rsidR="00BB0187" w:rsidRPr="00C7179A" w:rsidRDefault="00BB0187" w:rsidP="003754B6">
            <w:pPr>
              <w:pStyle w:val="Tabletext"/>
            </w:pPr>
            <w:r w:rsidRPr="00C7179A">
              <w:t>ISOLATED DANGER</w:t>
            </w:r>
          </w:p>
        </w:tc>
        <w:tc>
          <w:tcPr>
            <w:tcW w:w="6389" w:type="dxa"/>
          </w:tcPr>
          <w:p w14:paraId="77424700" w14:textId="77777777" w:rsidR="00BB0187" w:rsidRPr="00C7179A" w:rsidRDefault="00BB0187" w:rsidP="003754B6">
            <w:pPr>
              <w:pStyle w:val="Tabletext"/>
            </w:pPr>
            <w:r w:rsidRPr="00C7179A">
              <w:t>(a) Group</w:t>
            </w:r>
            <w:r w:rsidRPr="00C7179A">
              <w:noBreakHyphen/>
              <w:t>flashing light with a group of two flashes, in a period of 5 s.</w:t>
            </w:r>
          </w:p>
          <w:p w14:paraId="44AAC5A8" w14:textId="77777777" w:rsidR="00BB0187" w:rsidRPr="00C7179A" w:rsidRDefault="00BB0187" w:rsidP="003754B6">
            <w:pPr>
              <w:pStyle w:val="Tabletext"/>
            </w:pPr>
            <w:r w:rsidRPr="00C7179A">
              <w:t>(b) Group</w:t>
            </w:r>
            <w:r w:rsidRPr="00C7179A">
              <w:noBreakHyphen/>
              <w:t>flashing light with a group of two flashes, in a period of 10 s.</w:t>
            </w:r>
          </w:p>
        </w:tc>
        <w:tc>
          <w:tcPr>
            <w:tcW w:w="6733" w:type="dxa"/>
          </w:tcPr>
          <w:p w14:paraId="666DA535" w14:textId="77777777" w:rsidR="00BB0187" w:rsidRPr="00C7179A" w:rsidRDefault="00BB0187" w:rsidP="003754B6">
            <w:pPr>
              <w:pStyle w:val="Tabletext"/>
            </w:pPr>
            <w:r w:rsidRPr="00C7179A">
              <w:t>Only the colour White is used.</w:t>
            </w:r>
          </w:p>
          <w:p w14:paraId="1767C0AB" w14:textId="77777777" w:rsidR="00BB0187" w:rsidRPr="00C7179A" w:rsidRDefault="00BB0187" w:rsidP="003754B6">
            <w:pPr>
              <w:pStyle w:val="Tabletext"/>
            </w:pPr>
            <w:r w:rsidRPr="00C7179A">
              <w:t>The duration of a flash together with the duration of the eclipse within the group should be not less than 1 s and not more than 1.5 s. The duration of a flash together with the duration of the eclipse within the group should be not less than 2 s and not more than 3 s.</w:t>
            </w:r>
          </w:p>
        </w:tc>
      </w:tr>
      <w:tr w:rsidR="00BB0187" w:rsidRPr="00C7179A" w14:paraId="3A595778" w14:textId="77777777" w:rsidTr="00D202BD">
        <w:trPr>
          <w:cantSplit/>
          <w:jc w:val="center"/>
        </w:trPr>
        <w:tc>
          <w:tcPr>
            <w:tcW w:w="1548" w:type="dxa"/>
          </w:tcPr>
          <w:p w14:paraId="60D42F0C" w14:textId="77777777" w:rsidR="00BB0187" w:rsidRPr="00C7179A" w:rsidRDefault="00BB0187" w:rsidP="003754B6">
            <w:pPr>
              <w:pStyle w:val="Tabletext"/>
            </w:pPr>
            <w:r w:rsidRPr="00C7179A">
              <w:t>SAFE</w:t>
            </w:r>
            <w:r w:rsidRPr="00C7179A">
              <w:noBreakHyphen/>
              <w:t>WATER</w:t>
            </w:r>
          </w:p>
        </w:tc>
        <w:tc>
          <w:tcPr>
            <w:tcW w:w="6389" w:type="dxa"/>
          </w:tcPr>
          <w:p w14:paraId="471DC471" w14:textId="77777777" w:rsidR="00BB0187" w:rsidRPr="00C7179A" w:rsidRDefault="00BB0187" w:rsidP="003754B6">
            <w:pPr>
              <w:pStyle w:val="Tabletext"/>
            </w:pPr>
            <w:r w:rsidRPr="00C7179A">
              <w:t>(a) Long</w:t>
            </w:r>
            <w:r w:rsidRPr="00C7179A">
              <w:noBreakHyphen/>
              <w:t>flashing light with a period of 10 s.</w:t>
            </w:r>
          </w:p>
          <w:p w14:paraId="5C05EECD" w14:textId="77777777" w:rsidR="00BB0187" w:rsidRPr="00C7179A" w:rsidRDefault="00BB0187" w:rsidP="003754B6">
            <w:pPr>
              <w:pStyle w:val="Tabletext"/>
            </w:pPr>
            <w:r w:rsidRPr="00C7179A">
              <w:t xml:space="preserve">(b) </w:t>
            </w:r>
            <w:proofErr w:type="spellStart"/>
            <w:r w:rsidRPr="00C7179A">
              <w:t>Isophase</w:t>
            </w:r>
            <w:proofErr w:type="spellEnd"/>
            <w:r w:rsidRPr="00C7179A">
              <w:t xml:space="preserve"> light.</w:t>
            </w:r>
          </w:p>
          <w:p w14:paraId="6AA720D0" w14:textId="77777777" w:rsidR="00BB0187" w:rsidRPr="00C7179A" w:rsidRDefault="00BB0187" w:rsidP="003754B6">
            <w:pPr>
              <w:pStyle w:val="Tabletext"/>
            </w:pPr>
            <w:r w:rsidRPr="00C7179A">
              <w:t>(c) Single</w:t>
            </w:r>
            <w:r w:rsidRPr="00C7179A">
              <w:noBreakHyphen/>
              <w:t>occulting light.</w:t>
            </w:r>
          </w:p>
          <w:p w14:paraId="28A2AC72" w14:textId="77777777" w:rsidR="00BB0187" w:rsidRPr="00C7179A" w:rsidRDefault="00BB0187" w:rsidP="003754B6">
            <w:pPr>
              <w:pStyle w:val="Tabletext"/>
            </w:pPr>
            <w:r w:rsidRPr="00C7179A">
              <w:t>(d) Morse Code light with the single character "A".</w:t>
            </w:r>
          </w:p>
        </w:tc>
        <w:tc>
          <w:tcPr>
            <w:tcW w:w="6733" w:type="dxa"/>
          </w:tcPr>
          <w:p w14:paraId="03BE65F0" w14:textId="77777777" w:rsidR="00BB0187" w:rsidRPr="00C7179A" w:rsidRDefault="00BB0187" w:rsidP="003754B6">
            <w:pPr>
              <w:pStyle w:val="Tabletext"/>
            </w:pPr>
            <w:r w:rsidRPr="00C7179A">
              <w:t>Only the colour White is used.</w:t>
            </w:r>
          </w:p>
        </w:tc>
      </w:tr>
      <w:tr w:rsidR="00BB0187" w:rsidRPr="00C7179A" w14:paraId="0A4277F7" w14:textId="77777777" w:rsidTr="00D202BD">
        <w:trPr>
          <w:cantSplit/>
          <w:jc w:val="center"/>
        </w:trPr>
        <w:tc>
          <w:tcPr>
            <w:tcW w:w="1548" w:type="dxa"/>
          </w:tcPr>
          <w:p w14:paraId="107D61AD" w14:textId="77777777" w:rsidR="00BB0187" w:rsidRPr="00C7179A" w:rsidRDefault="00BB0187" w:rsidP="003754B6">
            <w:pPr>
              <w:pStyle w:val="Tabletext"/>
            </w:pPr>
            <w:r w:rsidRPr="00C7179A">
              <w:t>SPECIAL</w:t>
            </w:r>
          </w:p>
        </w:tc>
        <w:tc>
          <w:tcPr>
            <w:tcW w:w="6389" w:type="dxa"/>
          </w:tcPr>
          <w:p w14:paraId="3518DD79" w14:textId="77777777" w:rsidR="00BB0187" w:rsidRPr="00C7179A" w:rsidRDefault="00BB0187" w:rsidP="003754B6">
            <w:pPr>
              <w:pStyle w:val="Tabletext"/>
            </w:pPr>
            <w:r w:rsidRPr="00C7179A">
              <w:t>(a) Group</w:t>
            </w:r>
            <w:r w:rsidRPr="00C7179A">
              <w:noBreakHyphen/>
              <w:t>occulting light.</w:t>
            </w:r>
          </w:p>
          <w:p w14:paraId="15F54A92" w14:textId="77777777" w:rsidR="00BB0187" w:rsidRPr="00C7179A" w:rsidRDefault="00BB0187" w:rsidP="003754B6">
            <w:pPr>
              <w:pStyle w:val="Tabletext"/>
            </w:pPr>
            <w:r w:rsidRPr="00C7179A">
              <w:t>(b) Single</w:t>
            </w:r>
            <w:r w:rsidRPr="00C7179A">
              <w:noBreakHyphen/>
              <w:t>flashing light, but not a long</w:t>
            </w:r>
            <w:r w:rsidRPr="00C7179A">
              <w:noBreakHyphen/>
              <w:t>flashing light with a period of 10 s.</w:t>
            </w:r>
          </w:p>
          <w:p w14:paraId="7E3A6DD2" w14:textId="77777777" w:rsidR="00BB0187" w:rsidRPr="00C7179A" w:rsidRDefault="00BB0187" w:rsidP="003754B6">
            <w:pPr>
              <w:pStyle w:val="Tabletext"/>
            </w:pPr>
            <w:r w:rsidRPr="00C7179A">
              <w:t>(c) Group</w:t>
            </w:r>
            <w:r w:rsidRPr="00C7179A">
              <w:noBreakHyphen/>
              <w:t>flashing light with a group of four, five or (exceptionally) six flashes.</w:t>
            </w:r>
          </w:p>
          <w:p w14:paraId="229406A1" w14:textId="77777777" w:rsidR="00BB0187" w:rsidRPr="00C7179A" w:rsidRDefault="00BB0187" w:rsidP="003754B6">
            <w:pPr>
              <w:pStyle w:val="Tabletext"/>
            </w:pPr>
            <w:r w:rsidRPr="00C7179A">
              <w:t>(d) Composite group</w:t>
            </w:r>
            <w:r w:rsidRPr="00C7179A">
              <w:noBreakHyphen/>
              <w:t>flashing light.</w:t>
            </w:r>
          </w:p>
          <w:p w14:paraId="23CF1359" w14:textId="77777777" w:rsidR="00BB0187" w:rsidRPr="00C7179A" w:rsidRDefault="00BB0187" w:rsidP="003754B6">
            <w:pPr>
              <w:pStyle w:val="Tabletext"/>
            </w:pPr>
            <w:r w:rsidRPr="00C7179A">
              <w:t>(e) Morse Code light, but not with either of the single characters "A" or “U”`</w:t>
            </w:r>
            <w:r w:rsidRPr="00C7179A">
              <w:rPr>
                <w:rStyle w:val="FootnoteCharacters"/>
                <w:sz w:val="18"/>
              </w:rPr>
              <w:footnoteReference w:id="3"/>
            </w:r>
            <w:r w:rsidRPr="00C7179A">
              <w:t>.</w:t>
            </w:r>
          </w:p>
        </w:tc>
        <w:tc>
          <w:tcPr>
            <w:tcW w:w="6733" w:type="dxa"/>
          </w:tcPr>
          <w:p w14:paraId="5A261466" w14:textId="77777777" w:rsidR="00BB0187" w:rsidRPr="00C7179A" w:rsidRDefault="00BB0187" w:rsidP="003754B6">
            <w:pPr>
              <w:pStyle w:val="Tabletext"/>
            </w:pPr>
            <w:r w:rsidRPr="00C7179A">
              <w:t>Only the colour Yellow is used.</w:t>
            </w:r>
          </w:p>
          <w:p w14:paraId="01E96972" w14:textId="77777777" w:rsidR="00BB0187" w:rsidRPr="00C7179A" w:rsidRDefault="00BB0187" w:rsidP="003754B6">
            <w:pPr>
              <w:pStyle w:val="Tabletext"/>
            </w:pPr>
          </w:p>
          <w:p w14:paraId="727EEC77" w14:textId="77777777" w:rsidR="00BB0187" w:rsidRPr="00C7179A" w:rsidRDefault="00BB0187" w:rsidP="003754B6">
            <w:pPr>
              <w:pStyle w:val="Tabletext"/>
            </w:pPr>
            <w:r w:rsidRPr="00C7179A">
              <w:t>A group</w:t>
            </w:r>
            <w:r w:rsidRPr="00C7179A">
              <w:noBreakHyphen/>
              <w:t>flashing light with a group of five flashes at a rate of 30 flashes per minute, in a period of 20 s, is assigned to Ocean Data Acquisition Systems (ODAS) buoys.</w:t>
            </w:r>
          </w:p>
        </w:tc>
      </w:tr>
      <w:tr w:rsidR="00BB0187" w:rsidRPr="00C7179A" w14:paraId="3D76D81C" w14:textId="77777777" w:rsidTr="00D202BD">
        <w:trPr>
          <w:cantSplit/>
          <w:jc w:val="center"/>
        </w:trPr>
        <w:tc>
          <w:tcPr>
            <w:tcW w:w="1548" w:type="dxa"/>
          </w:tcPr>
          <w:p w14:paraId="3300E3F9" w14:textId="77777777" w:rsidR="00BB0187" w:rsidRPr="007A5F17" w:rsidRDefault="00BB0187" w:rsidP="003754B6">
            <w:pPr>
              <w:pStyle w:val="Tabletext"/>
              <w:rPr>
                <w:lang w:eastAsia="ja-JP"/>
              </w:rPr>
            </w:pPr>
            <w:r w:rsidRPr="007A5F17">
              <w:rPr>
                <w:lang w:eastAsia="ja-JP"/>
              </w:rPr>
              <w:t>EMERGENCY WRECK MARKING BUOY</w:t>
            </w:r>
          </w:p>
        </w:tc>
        <w:tc>
          <w:tcPr>
            <w:tcW w:w="6389" w:type="dxa"/>
          </w:tcPr>
          <w:p w14:paraId="4436857F" w14:textId="77777777" w:rsidR="00BB0187" w:rsidRPr="00313554" w:rsidRDefault="00BB0187" w:rsidP="003754B6">
            <w:pPr>
              <w:pStyle w:val="Tabletext"/>
              <w:rPr>
                <w:szCs w:val="20"/>
                <w:lang w:eastAsia="ja-JP"/>
              </w:rPr>
            </w:pPr>
            <w:r w:rsidRPr="00313554">
              <w:rPr>
                <w:rFonts w:hint="eastAsia"/>
                <w:szCs w:val="20"/>
                <w:lang w:eastAsia="ja-JP"/>
              </w:rPr>
              <w:t>Occult</w:t>
            </w:r>
            <w:r>
              <w:rPr>
                <w:szCs w:val="20"/>
                <w:lang w:eastAsia="ja-JP"/>
              </w:rPr>
              <w:t xml:space="preserve">ing </w:t>
            </w:r>
            <w:r w:rsidRPr="00313554">
              <w:rPr>
                <w:rFonts w:hint="eastAsia"/>
                <w:szCs w:val="20"/>
                <w:lang w:eastAsia="ja-JP"/>
              </w:rPr>
              <w:t>Alternating light with a period of 3s</w:t>
            </w:r>
          </w:p>
        </w:tc>
        <w:tc>
          <w:tcPr>
            <w:tcW w:w="6733" w:type="dxa"/>
          </w:tcPr>
          <w:p w14:paraId="7AAC4242" w14:textId="77777777" w:rsidR="00BB0187" w:rsidRPr="00313554" w:rsidRDefault="00BB0187" w:rsidP="003754B6">
            <w:pPr>
              <w:pStyle w:val="Tabletext"/>
              <w:rPr>
                <w:szCs w:val="20"/>
                <w:lang w:eastAsia="ja-JP"/>
              </w:rPr>
            </w:pPr>
            <w:r w:rsidRPr="00313554">
              <w:rPr>
                <w:rFonts w:hint="eastAsia"/>
                <w:szCs w:val="20"/>
                <w:lang w:eastAsia="ja-JP"/>
              </w:rPr>
              <w:t>Only the colour</w:t>
            </w:r>
            <w:r>
              <w:rPr>
                <w:szCs w:val="20"/>
                <w:lang w:eastAsia="ja-JP"/>
              </w:rPr>
              <w:t>s</w:t>
            </w:r>
            <w:r w:rsidRPr="00313554">
              <w:rPr>
                <w:rFonts w:hint="eastAsia"/>
                <w:szCs w:val="20"/>
                <w:lang w:eastAsia="ja-JP"/>
              </w:rPr>
              <w:t xml:space="preserve"> Blue and Yellow are used</w:t>
            </w:r>
          </w:p>
        </w:tc>
      </w:tr>
      <w:tr w:rsidR="002D3F9C" w:rsidRPr="00C7179A" w14:paraId="1FD3C2D7" w14:textId="77777777" w:rsidTr="00D202BD">
        <w:trPr>
          <w:cantSplit/>
          <w:jc w:val="center"/>
          <w:ins w:id="294" w:author="Alwyn Williams" w:date="2020-10-05T16:48:00Z"/>
        </w:trPr>
        <w:tc>
          <w:tcPr>
            <w:tcW w:w="1548" w:type="dxa"/>
          </w:tcPr>
          <w:p w14:paraId="67D94D46" w14:textId="06162F5E" w:rsidR="002D3F9C" w:rsidRPr="007A5F17" w:rsidRDefault="002D3F9C" w:rsidP="003754B6">
            <w:pPr>
              <w:pStyle w:val="Tabletext"/>
              <w:rPr>
                <w:ins w:id="295" w:author="Alwyn Williams" w:date="2020-10-05T16:48:00Z"/>
                <w:lang w:eastAsia="ja-JP"/>
              </w:rPr>
            </w:pPr>
            <w:ins w:id="296" w:author="Alwyn Williams" w:date="2020-10-05T16:48:00Z">
              <w:r>
                <w:rPr>
                  <w:lang w:eastAsia="ja-JP"/>
                </w:rPr>
                <w:t>MOBILE ATON</w:t>
              </w:r>
            </w:ins>
          </w:p>
        </w:tc>
        <w:tc>
          <w:tcPr>
            <w:tcW w:w="6389" w:type="dxa"/>
          </w:tcPr>
          <w:p w14:paraId="16765ECF" w14:textId="0CFC54B4" w:rsidR="002D3F9C" w:rsidRPr="00313554" w:rsidRDefault="002D3F9C">
            <w:pPr>
              <w:pStyle w:val="Tabletext"/>
              <w:rPr>
                <w:ins w:id="297" w:author="Alwyn Williams" w:date="2020-10-05T16:48:00Z"/>
                <w:szCs w:val="20"/>
                <w:lang w:eastAsia="ja-JP"/>
              </w:rPr>
            </w:pPr>
            <w:ins w:id="298" w:author="Alwyn Williams" w:date="2020-10-05T16:49:00Z">
              <w:r>
                <w:rPr>
                  <w:szCs w:val="20"/>
                  <w:lang w:eastAsia="ja-JP"/>
                </w:rPr>
                <w:t>T</w:t>
              </w:r>
            </w:ins>
            <w:ins w:id="299" w:author="Alwyn Williams" w:date="2020-10-22T12:05:00Z">
              <w:r w:rsidR="008A56EE">
                <w:rPr>
                  <w:szCs w:val="20"/>
                  <w:lang w:eastAsia="ja-JP"/>
                </w:rPr>
                <w:t>h</w:t>
              </w:r>
            </w:ins>
            <w:ins w:id="300" w:author="Alwyn Williams" w:date="2020-10-22T12:06:00Z">
              <w:r w:rsidR="008A56EE">
                <w:rPr>
                  <w:szCs w:val="20"/>
                  <w:lang w:eastAsia="ja-JP"/>
                </w:rPr>
                <w:t>ree</w:t>
              </w:r>
            </w:ins>
            <w:ins w:id="301" w:author="Alwyn Williams" w:date="2020-10-05T16:49:00Z">
              <w:r>
                <w:rPr>
                  <w:szCs w:val="20"/>
                  <w:lang w:eastAsia="ja-JP"/>
                </w:rPr>
                <w:t xml:space="preserve"> flicker flashes followed by two non-flicker flashes with a period of </w:t>
              </w:r>
            </w:ins>
            <w:ins w:id="302" w:author="Alwyn Williams" w:date="2020-10-22T12:06:00Z">
              <w:r w:rsidR="008A56EE">
                <w:rPr>
                  <w:szCs w:val="20"/>
                  <w:lang w:eastAsia="ja-JP"/>
                </w:rPr>
                <w:t>10.4</w:t>
              </w:r>
            </w:ins>
            <w:ins w:id="303" w:author="Alwyn Williams" w:date="2020-10-05T16:49:00Z">
              <w:r>
                <w:rPr>
                  <w:szCs w:val="20"/>
                  <w:lang w:eastAsia="ja-JP"/>
                </w:rPr>
                <w:t xml:space="preserve"> s.</w:t>
              </w:r>
            </w:ins>
          </w:p>
        </w:tc>
        <w:tc>
          <w:tcPr>
            <w:tcW w:w="6733" w:type="dxa"/>
          </w:tcPr>
          <w:p w14:paraId="561FDFA6" w14:textId="487078BE" w:rsidR="002D3F9C" w:rsidRPr="00313554" w:rsidRDefault="002D3F9C">
            <w:pPr>
              <w:pStyle w:val="Tabletext"/>
              <w:rPr>
                <w:ins w:id="304" w:author="Alwyn Williams" w:date="2020-10-05T16:48:00Z"/>
                <w:szCs w:val="20"/>
                <w:lang w:eastAsia="ja-JP"/>
              </w:rPr>
            </w:pPr>
            <w:ins w:id="305" w:author="Alwyn Williams" w:date="2020-10-05T16:49:00Z">
              <w:r>
                <w:rPr>
                  <w:szCs w:val="20"/>
                  <w:lang w:eastAsia="ja-JP"/>
                </w:rPr>
                <w:t xml:space="preserve">Only the colour </w:t>
              </w:r>
            </w:ins>
            <w:ins w:id="306" w:author="Alwyn Williams" w:date="2021-02-15T11:10:00Z">
              <w:r w:rsidR="000B72DA">
                <w:rPr>
                  <w:szCs w:val="20"/>
                  <w:lang w:eastAsia="ja-JP"/>
                </w:rPr>
                <w:t>Y</w:t>
              </w:r>
            </w:ins>
            <w:ins w:id="307" w:author="Alwyn Williams" w:date="2020-10-05T16:49:00Z">
              <w:r>
                <w:rPr>
                  <w:szCs w:val="20"/>
                  <w:lang w:eastAsia="ja-JP"/>
                </w:rPr>
                <w:t>ellow is used.</w:t>
              </w:r>
            </w:ins>
          </w:p>
        </w:tc>
      </w:tr>
    </w:tbl>
    <w:p w14:paraId="3D679583" w14:textId="77777777" w:rsidR="00BB0187" w:rsidRDefault="00BB0187" w:rsidP="00D202BD"/>
    <w:p w14:paraId="3AAE172C" w14:textId="77777777" w:rsidR="003305AF" w:rsidRPr="00BB0187" w:rsidRDefault="003305AF" w:rsidP="00BB0187">
      <w:pPr>
        <w:pStyle w:val="BodyText"/>
      </w:pPr>
    </w:p>
    <w:sectPr w:rsidR="003305AF" w:rsidRPr="00BB0187" w:rsidSect="00B071DE">
      <w:headerReference w:type="even" r:id="rId46"/>
      <w:headerReference w:type="default" r:id="rId47"/>
      <w:footerReference w:type="default" r:id="rId48"/>
      <w:headerReference w:type="first" r:id="rId49"/>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lwyn Williams" w:date="2020-10-05T15:45:00Z" w:initials="AW">
    <w:p w14:paraId="22C38756" w14:textId="6FA20C68" w:rsidR="002C56EA" w:rsidRDefault="002C56EA">
      <w:pPr>
        <w:pStyle w:val="CommentText"/>
      </w:pPr>
      <w:r>
        <w:rPr>
          <w:rStyle w:val="CommentReference"/>
        </w:rPr>
        <w:annotationRef/>
      </w:r>
      <w:r>
        <w:t>Updated numbering</w:t>
      </w:r>
    </w:p>
  </w:comment>
  <w:comment w:id="5" w:author="Alwyn Williams" w:date="2020-10-05T15:45:00Z" w:initials="AW">
    <w:p w14:paraId="1F03616D" w14:textId="720FEEE3" w:rsidR="002C56EA" w:rsidRDefault="002C56EA">
      <w:pPr>
        <w:pStyle w:val="CommentText"/>
      </w:pPr>
      <w:r>
        <w:rPr>
          <w:rStyle w:val="CommentReference"/>
        </w:rPr>
        <w:annotationRef/>
      </w:r>
      <w:r>
        <w:t>Change to published date</w:t>
      </w:r>
    </w:p>
  </w:comment>
  <w:comment w:id="10" w:author="Alwyn Williams" w:date="2021-02-15T11:54:00Z" w:initials="AW">
    <w:p w14:paraId="36DE9AC8" w14:textId="60628120" w:rsidR="00A7436E" w:rsidRDefault="00A7436E">
      <w:pPr>
        <w:pStyle w:val="CommentText"/>
      </w:pPr>
      <w:r>
        <w:rPr>
          <w:rStyle w:val="CommentReference"/>
        </w:rPr>
        <w:annotationRef/>
      </w:r>
      <w:r>
        <w:t>Update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2C38756" w15:done="0"/>
  <w15:commentEx w15:paraId="1F03616D" w15:done="0"/>
  <w15:commentEx w15:paraId="36DE9AC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1942F" w14:textId="77777777" w:rsidR="008C12FE" w:rsidRDefault="008C12FE" w:rsidP="003274DB">
      <w:r>
        <w:separator/>
      </w:r>
    </w:p>
    <w:p w14:paraId="47DE87F2" w14:textId="77777777" w:rsidR="008C12FE" w:rsidRDefault="008C12FE"/>
  </w:endnote>
  <w:endnote w:type="continuationSeparator" w:id="0">
    <w:p w14:paraId="35EBEEB6" w14:textId="77777777" w:rsidR="008C12FE" w:rsidRDefault="008C12FE" w:rsidP="003274DB">
      <w:r>
        <w:continuationSeparator/>
      </w:r>
    </w:p>
    <w:p w14:paraId="37317EF4" w14:textId="77777777" w:rsidR="008C12FE" w:rsidRDefault="008C12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37C6B" w14:textId="12F9A9DC" w:rsidR="002C56EA" w:rsidRPr="005A5BEE" w:rsidRDefault="002C56EA" w:rsidP="00D2299A">
    <w:pPr>
      <w:rPr>
        <w:color w:val="808080" w:themeColor="background1" w:themeShade="80"/>
        <w:sz w:val="22"/>
        <w:lang w:val="fr-FR"/>
      </w:rPr>
    </w:pPr>
    <w:r>
      <w:rPr>
        <w:noProof/>
        <w:lang w:eastAsia="en-GB"/>
      </w:rPr>
      <mc:AlternateContent>
        <mc:Choice Requires="wps">
          <w:drawing>
            <wp:anchor distT="0" distB="0" distL="114300" distR="114300" simplePos="0" relativeHeight="251700224" behindDoc="0" locked="0" layoutInCell="1" allowOverlap="1" wp14:anchorId="0EF606BC" wp14:editId="61D9ED61">
              <wp:simplePos x="0" y="0"/>
              <wp:positionH relativeFrom="page">
                <wp:posOffset>271718</wp:posOffset>
              </wp:positionH>
              <wp:positionV relativeFrom="page">
                <wp:posOffset>9210647</wp:posOffset>
              </wp:positionV>
              <wp:extent cx="7128000" cy="0"/>
              <wp:effectExtent l="0" t="0" r="15875" b="19050"/>
              <wp:wrapNone/>
              <wp:docPr id="3" name="Connecteur droit 3"/>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82D786" id="Connecteur droit 3"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1.4pt,725.25pt" to="582.65pt,7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9W0gEAAA8EAAAOAAAAZHJzL2Uyb0RvYy54bWysU8tu2zAQvBfoPxC815Ico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" strokecolor="#00558c [3204]" strokeweight="1pt">
              <w10:wrap anchorx="page" anchory="page"/>
            </v:line>
          </w:pict>
        </mc:Fallback>
      </mc:AlternateContent>
    </w:r>
    <w:r w:rsidRPr="00442889">
      <w:rPr>
        <w:noProof/>
        <w:lang w:eastAsia="en-GB"/>
      </w:rPr>
      <w:drawing>
        <wp:anchor distT="0" distB="0" distL="114300" distR="114300" simplePos="0" relativeHeight="251698176" behindDoc="1" locked="0" layoutInCell="1" allowOverlap="1" wp14:anchorId="4229EA63" wp14:editId="2D152CA1">
          <wp:simplePos x="0" y="0"/>
          <wp:positionH relativeFrom="page">
            <wp:posOffset>810260</wp:posOffset>
          </wp:positionH>
          <wp:positionV relativeFrom="page">
            <wp:posOffset>9569676</wp:posOffset>
          </wp:positionV>
          <wp:extent cx="3247200" cy="723600"/>
          <wp:effectExtent l="0" t="0" r="0" b="635"/>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8A91CA3" w14:textId="5B5198FA" w:rsidR="002C56EA" w:rsidRPr="005A5BEE" w:rsidRDefault="002C56EA" w:rsidP="00D2299A">
    <w:pPr>
      <w:rPr>
        <w:color w:val="808080" w:themeColor="background1" w:themeShade="80"/>
        <w:sz w:val="22"/>
        <w:lang w:val="fr-FR"/>
      </w:rPr>
    </w:pPr>
  </w:p>
  <w:p w14:paraId="0ABC9E84" w14:textId="275D9015" w:rsidR="002C56EA" w:rsidRPr="005A5BEE" w:rsidRDefault="002C56EA" w:rsidP="00D2299A">
    <w:pPr>
      <w:spacing w:before="40" w:after="40"/>
      <w:rPr>
        <w:b/>
        <w:color w:val="00558C"/>
        <w:sz w:val="22"/>
      </w:rPr>
    </w:pPr>
  </w:p>
  <w:p w14:paraId="0119E6D4" w14:textId="597231B5" w:rsidR="002C56EA" w:rsidRPr="005A5BEE" w:rsidRDefault="002C56EA" w:rsidP="00D2299A">
    <w:pPr>
      <w:rPr>
        <w:iCs/>
        <w:color w:val="00558C"/>
        <w:sz w:val="22"/>
      </w:rPr>
    </w:pPr>
  </w:p>
  <w:p w14:paraId="7ABB5B14" w14:textId="5D32334E" w:rsidR="002C56EA" w:rsidRPr="005A5BEE" w:rsidRDefault="002C56EA" w:rsidP="00D2299A">
    <w:pPr>
      <w:pStyle w:val="Footer"/>
      <w:rPr>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8B7E6" w14:textId="77777777" w:rsidR="002C56EA" w:rsidRPr="007A72CF" w:rsidRDefault="002C56EA" w:rsidP="007A72CF">
    <w:pPr>
      <w:pStyle w:val="Footer"/>
      <w:rPr>
        <w:sz w:val="15"/>
        <w:szCs w:val="15"/>
      </w:rPr>
    </w:pPr>
  </w:p>
  <w:p w14:paraId="6B33BD1B" w14:textId="77777777" w:rsidR="002C56EA" w:rsidRDefault="002C56EA" w:rsidP="007A72CF">
    <w:pPr>
      <w:pStyle w:val="Footerportrait"/>
    </w:pPr>
  </w:p>
  <w:p w14:paraId="3AEAAABF" w14:textId="7C9230A0" w:rsidR="002C56EA" w:rsidRPr="007A72CF" w:rsidRDefault="00DB4163" w:rsidP="007A72CF">
    <w:pPr>
      <w:pStyle w:val="Footerportrait"/>
      <w:rPr>
        <w:rStyle w:val="PageNumber"/>
      </w:rPr>
    </w:pPr>
    <w:fldSimple w:instr=" STYLEREF &quot;Document type&quot; \* MERGEFORMAT ">
      <w:r w:rsidR="00556767">
        <w:t>IALA Recommendation</w:t>
      </w:r>
    </w:fldSimple>
    <w:r w:rsidR="002C56EA">
      <w:t xml:space="preserve"> </w:t>
    </w:r>
    <w:fldSimple w:instr=" STYLEREF &quot;Document number&quot; \* MERGEFORMAT ">
      <w:r w:rsidR="00556767">
        <w:t>R0110</w:t>
      </w:r>
    </w:fldSimple>
    <w:r w:rsidR="002C56EA">
      <w:t xml:space="preserve"> </w:t>
    </w:r>
    <w:fldSimple w:instr=" STYLEREF &quot;Document name&quot; \* MERGEFORMAT ">
      <w:r w:rsidR="00556767">
        <w:t>Rhythmic Characters of Lights on Aids to Navigation</w:t>
      </w:r>
    </w:fldSimple>
    <w:r w:rsidR="002C56EA">
      <w:tab/>
    </w:r>
  </w:p>
  <w:p w14:paraId="57A537A1" w14:textId="22CBFB57" w:rsidR="002C56EA" w:rsidRDefault="00DB4163" w:rsidP="007A72CF">
    <w:pPr>
      <w:pStyle w:val="Footerportrait"/>
    </w:pPr>
    <w:fldSimple w:instr=" STYLEREF &quot;Edition number&quot; \* MERGEFORMAT ">
      <w:r w:rsidR="00556767">
        <w:t>Edition 5.0</w:t>
      </w:r>
    </w:fldSimple>
    <w:r w:rsidR="002C56EA">
      <w:t xml:space="preserve"> </w:t>
    </w:r>
    <w:fldSimple w:instr=" STYLEREF &quot;Document date&quot; \* MERGEFORMAT ">
      <w:r w:rsidR="00556767">
        <w:t>XXX 2021</w:t>
      </w:r>
    </w:fldSimple>
    <w:r w:rsidR="002C56EA">
      <w:tab/>
    </w:r>
    <w:r w:rsidR="002C56EA" w:rsidRPr="007A72CF">
      <w:t xml:space="preserve">P </w:t>
    </w:r>
    <w:r w:rsidR="002C56EA" w:rsidRPr="007A72CF">
      <w:fldChar w:fldCharType="begin"/>
    </w:r>
    <w:r w:rsidR="002C56EA" w:rsidRPr="007A72CF">
      <w:instrText xml:space="preserve">PAGE  </w:instrText>
    </w:r>
    <w:r w:rsidR="002C56EA" w:rsidRPr="007A72CF">
      <w:fldChar w:fldCharType="separate"/>
    </w:r>
    <w:r w:rsidR="00556767">
      <w:t>2</w:t>
    </w:r>
    <w:r w:rsidR="002C56EA" w:rsidRPr="007A72C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AC5B1" w14:textId="77777777" w:rsidR="002C56EA" w:rsidRPr="007A72CF" w:rsidRDefault="002C56EA" w:rsidP="007A72CF">
    <w:pPr>
      <w:pStyle w:val="Footer"/>
      <w:rPr>
        <w:sz w:val="15"/>
        <w:szCs w:val="15"/>
      </w:rPr>
    </w:pPr>
  </w:p>
  <w:p w14:paraId="5CCF0A3D" w14:textId="77777777" w:rsidR="002C56EA" w:rsidRDefault="002C56EA" w:rsidP="007A72CF">
    <w:pPr>
      <w:pStyle w:val="Footerportrait"/>
    </w:pPr>
  </w:p>
  <w:p w14:paraId="0DC8B894" w14:textId="5AC69E28" w:rsidR="002C56EA" w:rsidRPr="007A72CF" w:rsidRDefault="00DB4163" w:rsidP="002E0AC1">
    <w:pPr>
      <w:pStyle w:val="Footerportrait"/>
      <w:tabs>
        <w:tab w:val="clear" w:pos="10206"/>
        <w:tab w:val="right" w:pos="15309"/>
      </w:tabs>
      <w:rPr>
        <w:rStyle w:val="PageNumber"/>
      </w:rPr>
    </w:pPr>
    <w:fldSimple w:instr=" STYLEREF &quot;Document type&quot; \* MERGEFORMAT ">
      <w:r w:rsidR="00556767">
        <w:t>IALA Recommendation</w:t>
      </w:r>
    </w:fldSimple>
    <w:r w:rsidR="002C56EA">
      <w:t xml:space="preserve"> </w:t>
    </w:r>
    <w:fldSimple w:instr=" STYLEREF &quot;Document number&quot; \* MERGEFORMAT ">
      <w:r w:rsidR="00556767">
        <w:t>R0110</w:t>
      </w:r>
    </w:fldSimple>
    <w:r w:rsidR="002C56EA">
      <w:t xml:space="preserve"> </w:t>
    </w:r>
    <w:fldSimple w:instr=" STYLEREF &quot;Document name&quot; \* MERGEFORMAT ">
      <w:r w:rsidR="00556767">
        <w:t>Rhythmic Characters of Lights on Aids to Navigation</w:t>
      </w:r>
    </w:fldSimple>
    <w:r w:rsidR="002C56EA">
      <w:tab/>
    </w:r>
  </w:p>
  <w:p w14:paraId="685DC740" w14:textId="42AAED5C" w:rsidR="002C56EA" w:rsidRDefault="00DB4163" w:rsidP="002E0AC1">
    <w:pPr>
      <w:pStyle w:val="Footerportrait"/>
      <w:tabs>
        <w:tab w:val="clear" w:pos="10206"/>
        <w:tab w:val="right" w:pos="15309"/>
      </w:tabs>
    </w:pPr>
    <w:fldSimple w:instr=" STYLEREF &quot;Edition number&quot; \* MERGEFORMAT ">
      <w:r w:rsidR="00556767">
        <w:t>Edition 5.0</w:t>
      </w:r>
    </w:fldSimple>
    <w:r w:rsidR="002C56EA">
      <w:t xml:space="preserve"> </w:t>
    </w:r>
    <w:fldSimple w:instr=" STYLEREF &quot;Document date&quot; \* MERGEFORMAT ">
      <w:r w:rsidR="00556767">
        <w:t>XXX 2021</w:t>
      </w:r>
    </w:fldSimple>
    <w:r w:rsidR="002C56EA">
      <w:tab/>
    </w:r>
    <w:r w:rsidR="002C56EA" w:rsidRPr="007A72CF">
      <w:t xml:space="preserve">P </w:t>
    </w:r>
    <w:r w:rsidR="002C56EA" w:rsidRPr="007A72CF">
      <w:fldChar w:fldCharType="begin"/>
    </w:r>
    <w:r w:rsidR="002C56EA" w:rsidRPr="007A72CF">
      <w:instrText xml:space="preserve">PAGE  </w:instrText>
    </w:r>
    <w:r w:rsidR="002C56EA" w:rsidRPr="007A72CF">
      <w:fldChar w:fldCharType="separate"/>
    </w:r>
    <w:r w:rsidR="00556767">
      <w:t>4</w:t>
    </w:r>
    <w:r w:rsidR="002C56EA" w:rsidRPr="007A72CF">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AF645" w14:textId="77777777" w:rsidR="002C56EA" w:rsidRPr="007A72CF" w:rsidRDefault="002C56EA" w:rsidP="007A72CF">
    <w:pPr>
      <w:pStyle w:val="Footer"/>
      <w:rPr>
        <w:sz w:val="15"/>
        <w:szCs w:val="15"/>
      </w:rPr>
    </w:pPr>
  </w:p>
  <w:p w14:paraId="476667CB" w14:textId="77777777" w:rsidR="002C56EA" w:rsidRDefault="002C56EA" w:rsidP="007A72CF">
    <w:pPr>
      <w:pStyle w:val="Footerportrait"/>
    </w:pPr>
  </w:p>
  <w:p w14:paraId="3EA8AF76" w14:textId="092A400C" w:rsidR="002C56EA" w:rsidRPr="007A72CF" w:rsidRDefault="00DB4163" w:rsidP="002E0AC1">
    <w:pPr>
      <w:pStyle w:val="Footerportrait"/>
      <w:tabs>
        <w:tab w:val="clear" w:pos="10206"/>
        <w:tab w:val="right" w:pos="15309"/>
      </w:tabs>
      <w:rPr>
        <w:rStyle w:val="PageNumber"/>
      </w:rPr>
    </w:pPr>
    <w:fldSimple w:instr=" STYLEREF &quot;Document type&quot; \* MERGEFORMAT ">
      <w:r w:rsidR="00556767">
        <w:t>IALA Recommendation</w:t>
      </w:r>
    </w:fldSimple>
    <w:r w:rsidR="002C56EA">
      <w:t xml:space="preserve"> </w:t>
    </w:r>
    <w:fldSimple w:instr=" STYLEREF &quot;Document number&quot; \* MERGEFORMAT ">
      <w:r w:rsidR="00556767">
        <w:t>R0110</w:t>
      </w:r>
    </w:fldSimple>
    <w:r w:rsidR="002C56EA">
      <w:t xml:space="preserve"> </w:t>
    </w:r>
    <w:fldSimple w:instr=" STYLEREF &quot;Document name&quot; \* MERGEFORMAT ">
      <w:r w:rsidR="00556767">
        <w:t>Rhythmic Characters of Lights on Aids to Navigation</w:t>
      </w:r>
    </w:fldSimple>
    <w:r w:rsidR="002C56EA">
      <w:tab/>
    </w:r>
  </w:p>
  <w:p w14:paraId="68601E1A" w14:textId="0D03FEBA" w:rsidR="002C56EA" w:rsidRDefault="00DB4163" w:rsidP="002E0AC1">
    <w:pPr>
      <w:pStyle w:val="Footerportrait"/>
      <w:tabs>
        <w:tab w:val="clear" w:pos="10206"/>
        <w:tab w:val="right" w:pos="15309"/>
      </w:tabs>
    </w:pPr>
    <w:fldSimple w:instr=" STYLEREF &quot;Edition number&quot; \* MERGEFORMAT ">
      <w:r w:rsidR="00556767">
        <w:t>Edition 5.0</w:t>
      </w:r>
    </w:fldSimple>
    <w:r w:rsidR="002C56EA">
      <w:t xml:space="preserve"> </w:t>
    </w:r>
    <w:fldSimple w:instr=" STYLEREF &quot;Document date&quot; \* MERGEFORMAT ">
      <w:r w:rsidR="00556767">
        <w:t>XXX 2021</w:t>
      </w:r>
    </w:fldSimple>
    <w:r w:rsidR="002C56EA">
      <w:tab/>
    </w:r>
    <w:r w:rsidR="002C56EA" w:rsidRPr="007A72CF">
      <w:t xml:space="preserve">P </w:t>
    </w:r>
    <w:r w:rsidR="002C56EA" w:rsidRPr="007A72CF">
      <w:fldChar w:fldCharType="begin"/>
    </w:r>
    <w:r w:rsidR="002C56EA" w:rsidRPr="007A72CF">
      <w:instrText xml:space="preserve">PAGE  </w:instrText>
    </w:r>
    <w:r w:rsidR="002C56EA" w:rsidRPr="007A72CF">
      <w:fldChar w:fldCharType="separate"/>
    </w:r>
    <w:r w:rsidR="00556767">
      <w:t>16</w:t>
    </w:r>
    <w:r w:rsidR="002C56EA"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4977F" w14:textId="77777777" w:rsidR="008C12FE" w:rsidRDefault="008C12FE" w:rsidP="003274DB">
      <w:r>
        <w:separator/>
      </w:r>
    </w:p>
    <w:p w14:paraId="7424DA58" w14:textId="77777777" w:rsidR="008C12FE" w:rsidRDefault="008C12FE"/>
  </w:footnote>
  <w:footnote w:type="continuationSeparator" w:id="0">
    <w:p w14:paraId="6289A473" w14:textId="77777777" w:rsidR="008C12FE" w:rsidRDefault="008C12FE" w:rsidP="003274DB">
      <w:r>
        <w:continuationSeparator/>
      </w:r>
    </w:p>
    <w:p w14:paraId="5576CBB5" w14:textId="77777777" w:rsidR="008C12FE" w:rsidRDefault="008C12FE"/>
  </w:footnote>
  <w:footnote w:id="1">
    <w:p w14:paraId="31A029D4" w14:textId="77777777" w:rsidR="002C56EA" w:rsidRDefault="002C56EA" w:rsidP="00BB0187">
      <w:pPr>
        <w:pStyle w:val="FootnoteText"/>
        <w:spacing w:line="200" w:lineRule="exact"/>
        <w:rPr>
          <w:sz w:val="16"/>
        </w:rPr>
      </w:pPr>
      <w:r>
        <w:rPr>
          <w:rStyle w:val="FootnoteReference"/>
          <w:sz w:val="16"/>
        </w:rPr>
        <w:footnoteRef/>
      </w:r>
      <w:r>
        <w:rPr>
          <w:sz w:val="16"/>
        </w:rPr>
        <w:tab/>
      </w:r>
      <w:r w:rsidRPr="002A1B4A">
        <w:rPr>
          <w:rFonts w:ascii="Times New Roman" w:hAnsi="Times New Roman"/>
          <w:sz w:val="16"/>
          <w:szCs w:val="16"/>
        </w:rPr>
        <w:t>The</w:t>
      </w:r>
      <w:r>
        <w:rPr>
          <w:sz w:val="16"/>
        </w:rPr>
        <w:t xml:space="preserve"> term “long flash”, which is used in the descriptions of the long-flashing light and of the light characters reserved for south cardinal marks, means an appearance of light of not less than 2 seconds duration. </w:t>
      </w:r>
      <w:proofErr w:type="gramStart"/>
      <w:r>
        <w:rPr>
          <w:sz w:val="16"/>
        </w:rPr>
        <w:t>The term “short flash” is not commonly used and does not appear in the Classification.</w:t>
      </w:r>
      <w:proofErr w:type="gramEnd"/>
      <w:r>
        <w:rPr>
          <w:sz w:val="16"/>
        </w:rPr>
        <w:t xml:space="preserve"> </w:t>
      </w:r>
      <w:proofErr w:type="gramStart"/>
      <w:r>
        <w:rPr>
          <w:sz w:val="16"/>
        </w:rPr>
        <w:t>If an Authority requires discrimination between two flashing lights that only differ in having flashes of different durations, then the longer flash should be described as “long flash” and be of not less than 2 seconds duration, and the shorter flash may be described as “short flash” and should be of not more rhythmic character of such a light is than one third of the duration of the longer flash.</w:t>
      </w:r>
      <w:proofErr w:type="gramEnd"/>
    </w:p>
  </w:footnote>
  <w:footnote w:id="2">
    <w:p w14:paraId="68717A43" w14:textId="77777777" w:rsidR="002C56EA" w:rsidRDefault="002C56EA" w:rsidP="00BB0187">
      <w:pPr>
        <w:pStyle w:val="FootnoteText"/>
        <w:spacing w:line="200" w:lineRule="exac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ab/>
        <w:t>A single fixed light shall not be used on a mark within the scope of the IALA Maritime Buoyage System because it may not be recognized as an aid to navigation light.</w:t>
      </w:r>
    </w:p>
  </w:footnote>
  <w:footnote w:id="3">
    <w:p w14:paraId="646C4AC8" w14:textId="77777777" w:rsidR="002C56EA" w:rsidRDefault="002C56EA" w:rsidP="00BB0187">
      <w:pPr>
        <w:pStyle w:val="FootnoteText"/>
        <w:spacing w:line="200" w:lineRule="exact"/>
        <w:rPr>
          <w:rFonts w:ascii="Times New Roman" w:hAnsi="Times New Roman"/>
          <w:sz w:val="16"/>
          <w:szCs w:val="16"/>
        </w:rPr>
      </w:pPr>
      <w:r>
        <w:rPr>
          <w:rStyle w:val="FootnoteCharacters"/>
          <w:rFonts w:ascii="Times New Roman" w:hAnsi="Times New Roman"/>
          <w:sz w:val="16"/>
          <w:szCs w:val="16"/>
        </w:rPr>
        <w:footnoteRef/>
      </w:r>
      <w:r>
        <w:rPr>
          <w:rFonts w:ascii="Times New Roman" w:hAnsi="Times New Roman"/>
          <w:sz w:val="16"/>
          <w:szCs w:val="16"/>
        </w:rPr>
        <w:tab/>
        <w:t xml:space="preserve">A Morse </w:t>
      </w:r>
      <w:proofErr w:type="gramStart"/>
      <w:r>
        <w:rPr>
          <w:rFonts w:ascii="Times New Roman" w:hAnsi="Times New Roman"/>
          <w:sz w:val="16"/>
          <w:szCs w:val="16"/>
        </w:rPr>
        <w:t>Code</w:t>
      </w:r>
      <w:proofErr w:type="gramEnd"/>
      <w:r>
        <w:rPr>
          <w:rFonts w:ascii="Times New Roman" w:hAnsi="Times New Roman"/>
          <w:sz w:val="16"/>
          <w:szCs w:val="16"/>
        </w:rPr>
        <w:t xml:space="preserve"> white light with the single character "U" is assigned to offshore structures.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D3F0E" w14:textId="33DE32FC" w:rsidR="002C56EA" w:rsidRPr="00ED2A8D" w:rsidRDefault="002C56EA" w:rsidP="00866FBA">
    <w:pPr>
      <w:pStyle w:val="Header"/>
      <w:jc w:val="right"/>
    </w:pPr>
    <w:r w:rsidRPr="00442889">
      <w:rPr>
        <w:noProof/>
        <w:lang w:eastAsia="en-GB"/>
      </w:rPr>
      <w:drawing>
        <wp:anchor distT="0" distB="0" distL="114300" distR="114300" simplePos="0" relativeHeight="251657214" behindDoc="1" locked="0" layoutInCell="1" allowOverlap="1" wp14:anchorId="2F584015" wp14:editId="679F39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DB8E702" w14:textId="77777777" w:rsidR="002C56EA" w:rsidRPr="00ED2A8D" w:rsidRDefault="002C56EA" w:rsidP="008747E0">
    <w:pPr>
      <w:pStyle w:val="Header"/>
    </w:pPr>
  </w:p>
  <w:p w14:paraId="79831948" w14:textId="77777777" w:rsidR="002C56EA" w:rsidRDefault="002C56EA" w:rsidP="008747E0">
    <w:pPr>
      <w:pStyle w:val="Header"/>
    </w:pPr>
  </w:p>
  <w:p w14:paraId="356DCC07" w14:textId="77777777" w:rsidR="002C56EA" w:rsidRDefault="002C56EA" w:rsidP="008747E0">
    <w:pPr>
      <w:pStyle w:val="Header"/>
    </w:pPr>
  </w:p>
  <w:p w14:paraId="5038FF89" w14:textId="77777777" w:rsidR="002C56EA" w:rsidRDefault="002C56EA" w:rsidP="008747E0">
    <w:pPr>
      <w:pStyle w:val="Header"/>
    </w:pPr>
  </w:p>
  <w:p w14:paraId="35B00030" w14:textId="77777777" w:rsidR="002C56EA" w:rsidRDefault="002C56EA" w:rsidP="008747E0">
    <w:pPr>
      <w:pStyle w:val="Header"/>
    </w:pPr>
  </w:p>
  <w:p w14:paraId="3C040DF9" w14:textId="77777777" w:rsidR="002C56EA" w:rsidRDefault="002C56EA" w:rsidP="008747E0">
    <w:pPr>
      <w:pStyle w:val="Header"/>
    </w:pPr>
    <w:r>
      <w:rPr>
        <w:noProof/>
        <w:lang w:eastAsia="en-GB"/>
      </w:rPr>
      <w:drawing>
        <wp:anchor distT="0" distB="0" distL="114300" distR="114300" simplePos="0" relativeHeight="251656189" behindDoc="1" locked="0" layoutInCell="1" allowOverlap="1" wp14:anchorId="62755A39" wp14:editId="5883DC92">
          <wp:simplePos x="0" y="0"/>
          <wp:positionH relativeFrom="page">
            <wp:posOffset>31750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298EFD0" w14:textId="77777777" w:rsidR="002C56EA" w:rsidRPr="00ED2A8D" w:rsidRDefault="002C56EA" w:rsidP="008747E0">
    <w:pPr>
      <w:pStyle w:val="Header"/>
    </w:pPr>
  </w:p>
  <w:p w14:paraId="4034B6AF" w14:textId="77777777" w:rsidR="002C56EA" w:rsidRPr="00ED2A8D" w:rsidRDefault="002C56EA"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34458" w14:textId="522D8454" w:rsidR="002C56EA" w:rsidRDefault="002C56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7656E" w14:textId="1034E946" w:rsidR="002C56EA" w:rsidRDefault="002C56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343AC" w14:textId="58E5CDD0" w:rsidR="002C56EA" w:rsidRPr="00ED2A8D" w:rsidRDefault="002C56EA" w:rsidP="008747E0">
    <w:pPr>
      <w:pStyle w:val="Header"/>
    </w:pPr>
    <w:r>
      <w:rPr>
        <w:noProof/>
        <w:lang w:eastAsia="en-GB"/>
      </w:rPr>
      <w:drawing>
        <wp:anchor distT="0" distB="0" distL="114300" distR="114300" simplePos="0" relativeHeight="251658752" behindDoc="1" locked="0" layoutInCell="1" allowOverlap="1" wp14:anchorId="0106E985" wp14:editId="01395050">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87F84C" w14:textId="77777777" w:rsidR="002C56EA" w:rsidRPr="00ED2A8D" w:rsidRDefault="002C56EA" w:rsidP="008747E0">
    <w:pPr>
      <w:pStyle w:val="Header"/>
    </w:pPr>
  </w:p>
  <w:p w14:paraId="374D669C" w14:textId="77777777" w:rsidR="002C56EA" w:rsidRDefault="002C56EA" w:rsidP="008747E0">
    <w:pPr>
      <w:pStyle w:val="Header"/>
    </w:pPr>
  </w:p>
  <w:p w14:paraId="2F6630D6" w14:textId="77777777" w:rsidR="002C56EA" w:rsidRDefault="002C56EA" w:rsidP="008747E0">
    <w:pPr>
      <w:pStyle w:val="Header"/>
    </w:pPr>
  </w:p>
  <w:p w14:paraId="7E6C4420" w14:textId="77777777" w:rsidR="002C56EA" w:rsidRDefault="002C56EA" w:rsidP="008747E0">
    <w:pPr>
      <w:pStyle w:val="Header"/>
    </w:pPr>
  </w:p>
  <w:p w14:paraId="1A7E7D48" w14:textId="77777777" w:rsidR="002C56EA" w:rsidRPr="00441393" w:rsidRDefault="002C56EA" w:rsidP="00441393">
    <w:pPr>
      <w:pStyle w:val="Contents"/>
    </w:pPr>
    <w:r>
      <w:t>DOCUMENT REVISION</w:t>
    </w:r>
  </w:p>
  <w:p w14:paraId="0198FE2A" w14:textId="77777777" w:rsidR="002C56EA" w:rsidRPr="00ED2A8D" w:rsidRDefault="002C56EA" w:rsidP="008747E0">
    <w:pPr>
      <w:pStyle w:val="Header"/>
    </w:pPr>
  </w:p>
  <w:p w14:paraId="655B3DEA" w14:textId="77777777" w:rsidR="002C56EA" w:rsidRPr="00AC33A2" w:rsidRDefault="002C56EA"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75BD6" w14:textId="6E56BA45" w:rsidR="002C56EA" w:rsidRDefault="002C56E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B4F37" w14:textId="6B991BD6" w:rsidR="002C56EA" w:rsidRDefault="002C56E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2A176" w14:textId="6BCDD33C" w:rsidR="002C56EA" w:rsidRPr="00AC33A2" w:rsidRDefault="002C56EA" w:rsidP="003754B6">
    <w:pPr>
      <w:pStyle w:val="Header"/>
    </w:pPr>
    <w:r>
      <w:rPr>
        <w:noProof/>
        <w:lang w:eastAsia="en-GB"/>
      </w:rPr>
      <w:drawing>
        <wp:anchor distT="0" distB="0" distL="114300" distR="114300" simplePos="0" relativeHeight="251696128" behindDoc="1" locked="0" layoutInCell="1" allowOverlap="1" wp14:anchorId="0B091140" wp14:editId="413ADC48">
          <wp:simplePos x="0" y="0"/>
          <wp:positionH relativeFrom="page">
            <wp:posOffset>9994719</wp:posOffset>
          </wp:positionH>
          <wp:positionV relativeFrom="page">
            <wp:posOffset>2540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FE46F" w14:textId="031584ED" w:rsidR="002C56EA" w:rsidRDefault="002C56E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E12D6" w14:textId="373A7B22" w:rsidR="002C56EA" w:rsidRDefault="002C56E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5009E" w14:textId="5992A16A" w:rsidR="002C56EA" w:rsidRDefault="002C5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1148E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B04BE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3242DDC"/>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4BF2FF2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4ECC7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3C0F7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7F4DBE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BCCC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5C2F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643C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2639A"/>
    <w:multiLevelType w:val="multilevel"/>
    <w:tmpl w:val="72AA43DA"/>
    <w:lvl w:ilvl="0">
      <w:start w:val="1"/>
      <w:numFmt w:val="decimal"/>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29"/>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2"/>
  </w:num>
  <w:num w:numId="17">
    <w:abstractNumId w:val="17"/>
  </w:num>
  <w:num w:numId="18">
    <w:abstractNumId w:val="18"/>
  </w:num>
  <w:num w:numId="19">
    <w:abstractNumId w:val="15"/>
  </w:num>
  <w:num w:numId="20">
    <w:abstractNumId w:val="33"/>
  </w:num>
  <w:num w:numId="21">
    <w:abstractNumId w:val="30"/>
  </w:num>
  <w:num w:numId="22">
    <w:abstractNumId w:val="31"/>
  </w:num>
  <w:num w:numId="23">
    <w:abstractNumId w:val="21"/>
  </w:num>
  <w:num w:numId="24">
    <w:abstractNumId w:val="32"/>
  </w:num>
  <w:num w:numId="25">
    <w:abstractNumId w:val="0"/>
  </w:num>
  <w:num w:numId="26">
    <w:abstractNumId w:val="1"/>
  </w:num>
  <w:num w:numId="27">
    <w:abstractNumId w:val="2"/>
  </w:num>
  <w:num w:numId="28">
    <w:abstractNumId w:val="4"/>
  </w:num>
  <w:num w:numId="29">
    <w:abstractNumId w:val="5"/>
  </w:num>
  <w:num w:numId="30">
    <w:abstractNumId w:val="6"/>
  </w:num>
  <w:num w:numId="31">
    <w:abstractNumId w:val="7"/>
  </w:num>
  <w:num w:numId="32">
    <w:abstractNumId w:val="3"/>
  </w:num>
  <w:num w:numId="33">
    <w:abstractNumId w:val="8"/>
  </w:num>
  <w:num w:numId="34">
    <w:abstractNumId w:val="9"/>
  </w:num>
  <w:num w:numId="35">
    <w:abstractNumId w:val="14"/>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wyn Williams">
    <w15:presenceInfo w15:providerId="AD" w15:userId="S-1-5-21-2046026355-2876191845-2165928818-1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84"/>
    <w:rsid w:val="000174F9"/>
    <w:rsid w:val="000258F6"/>
    <w:rsid w:val="00032B9B"/>
    <w:rsid w:val="000379A7"/>
    <w:rsid w:val="00040954"/>
    <w:rsid w:val="00040EB8"/>
    <w:rsid w:val="000449BE"/>
    <w:rsid w:val="00051A25"/>
    <w:rsid w:val="00055311"/>
    <w:rsid w:val="00057B6D"/>
    <w:rsid w:val="00060C0C"/>
    <w:rsid w:val="00061A7B"/>
    <w:rsid w:val="00084FE9"/>
    <w:rsid w:val="000859C4"/>
    <w:rsid w:val="000904ED"/>
    <w:rsid w:val="000936D7"/>
    <w:rsid w:val="00096642"/>
    <w:rsid w:val="000A27A8"/>
    <w:rsid w:val="000B26B9"/>
    <w:rsid w:val="000B72DA"/>
    <w:rsid w:val="000C711B"/>
    <w:rsid w:val="000E3954"/>
    <w:rsid w:val="000E3E52"/>
    <w:rsid w:val="000F0F9F"/>
    <w:rsid w:val="000F3F43"/>
    <w:rsid w:val="00111E0A"/>
    <w:rsid w:val="00113D5B"/>
    <w:rsid w:val="00113F8F"/>
    <w:rsid w:val="0011782B"/>
    <w:rsid w:val="00122331"/>
    <w:rsid w:val="001349DB"/>
    <w:rsid w:val="00136E58"/>
    <w:rsid w:val="00137F31"/>
    <w:rsid w:val="00140600"/>
    <w:rsid w:val="00161325"/>
    <w:rsid w:val="00166C2E"/>
    <w:rsid w:val="001875B1"/>
    <w:rsid w:val="00194717"/>
    <w:rsid w:val="001B7940"/>
    <w:rsid w:val="001C16E6"/>
    <w:rsid w:val="001D4A3E"/>
    <w:rsid w:val="001E416D"/>
    <w:rsid w:val="001F455B"/>
    <w:rsid w:val="00201337"/>
    <w:rsid w:val="002022EA"/>
    <w:rsid w:val="00205B17"/>
    <w:rsid w:val="00205D9B"/>
    <w:rsid w:val="002204DA"/>
    <w:rsid w:val="0022371A"/>
    <w:rsid w:val="00226ACE"/>
    <w:rsid w:val="002520AD"/>
    <w:rsid w:val="002547CB"/>
    <w:rsid w:val="00257DF8"/>
    <w:rsid w:val="00257E4A"/>
    <w:rsid w:val="0027175D"/>
    <w:rsid w:val="00292B03"/>
    <w:rsid w:val="00296DA1"/>
    <w:rsid w:val="002B47ED"/>
    <w:rsid w:val="002C56EA"/>
    <w:rsid w:val="002D3F9C"/>
    <w:rsid w:val="002D5AF0"/>
    <w:rsid w:val="002E0AC1"/>
    <w:rsid w:val="002E4993"/>
    <w:rsid w:val="002E5BAC"/>
    <w:rsid w:val="002E7635"/>
    <w:rsid w:val="002F265A"/>
    <w:rsid w:val="002F40FA"/>
    <w:rsid w:val="00304743"/>
    <w:rsid w:val="00305EFE"/>
    <w:rsid w:val="00312966"/>
    <w:rsid w:val="00313D85"/>
    <w:rsid w:val="00315CE3"/>
    <w:rsid w:val="00316598"/>
    <w:rsid w:val="003251FE"/>
    <w:rsid w:val="003274DB"/>
    <w:rsid w:val="00327FBF"/>
    <w:rsid w:val="003305AF"/>
    <w:rsid w:val="00336410"/>
    <w:rsid w:val="003569B3"/>
    <w:rsid w:val="0036382D"/>
    <w:rsid w:val="003754B6"/>
    <w:rsid w:val="00380350"/>
    <w:rsid w:val="00380B4E"/>
    <w:rsid w:val="003816E4"/>
    <w:rsid w:val="00396931"/>
    <w:rsid w:val="003A7759"/>
    <w:rsid w:val="003B03EA"/>
    <w:rsid w:val="003B5C7C"/>
    <w:rsid w:val="003C556F"/>
    <w:rsid w:val="003C7C34"/>
    <w:rsid w:val="003D0F37"/>
    <w:rsid w:val="003D49C0"/>
    <w:rsid w:val="003D5150"/>
    <w:rsid w:val="003E2AE4"/>
    <w:rsid w:val="003F1C3A"/>
    <w:rsid w:val="003F2A66"/>
    <w:rsid w:val="00405755"/>
    <w:rsid w:val="00414886"/>
    <w:rsid w:val="004259F7"/>
    <w:rsid w:val="00441393"/>
    <w:rsid w:val="0044753A"/>
    <w:rsid w:val="00447CF0"/>
    <w:rsid w:val="00456EE9"/>
    <w:rsid w:val="00456F10"/>
    <w:rsid w:val="00466672"/>
    <w:rsid w:val="00492A8D"/>
    <w:rsid w:val="004B518C"/>
    <w:rsid w:val="004C20D4"/>
    <w:rsid w:val="004C3278"/>
    <w:rsid w:val="004D24EC"/>
    <w:rsid w:val="004E1D57"/>
    <w:rsid w:val="004E2F16"/>
    <w:rsid w:val="004E709D"/>
    <w:rsid w:val="00503044"/>
    <w:rsid w:val="005161F9"/>
    <w:rsid w:val="00523040"/>
    <w:rsid w:val="005234DD"/>
    <w:rsid w:val="00526234"/>
    <w:rsid w:val="00530A84"/>
    <w:rsid w:val="005378B8"/>
    <w:rsid w:val="00546709"/>
    <w:rsid w:val="00556767"/>
    <w:rsid w:val="00557434"/>
    <w:rsid w:val="005629E8"/>
    <w:rsid w:val="00564664"/>
    <w:rsid w:val="0057286E"/>
    <w:rsid w:val="0059159F"/>
    <w:rsid w:val="00595415"/>
    <w:rsid w:val="00597652"/>
    <w:rsid w:val="005A039D"/>
    <w:rsid w:val="005A080B"/>
    <w:rsid w:val="005A5BEE"/>
    <w:rsid w:val="005B12A5"/>
    <w:rsid w:val="005C161A"/>
    <w:rsid w:val="005C1BCB"/>
    <w:rsid w:val="005C2312"/>
    <w:rsid w:val="005C4735"/>
    <w:rsid w:val="005C5C63"/>
    <w:rsid w:val="005D0F40"/>
    <w:rsid w:val="005D304B"/>
    <w:rsid w:val="005E3989"/>
    <w:rsid w:val="005E4659"/>
    <w:rsid w:val="005E7384"/>
    <w:rsid w:val="005F1386"/>
    <w:rsid w:val="005F17C2"/>
    <w:rsid w:val="005F22FE"/>
    <w:rsid w:val="006127AC"/>
    <w:rsid w:val="00634A78"/>
    <w:rsid w:val="00640299"/>
    <w:rsid w:val="00642025"/>
    <w:rsid w:val="0065107F"/>
    <w:rsid w:val="00652728"/>
    <w:rsid w:val="00654DD4"/>
    <w:rsid w:val="00657038"/>
    <w:rsid w:val="00666061"/>
    <w:rsid w:val="00667424"/>
    <w:rsid w:val="00667792"/>
    <w:rsid w:val="00671677"/>
    <w:rsid w:val="006750F2"/>
    <w:rsid w:val="00682F47"/>
    <w:rsid w:val="0068435A"/>
    <w:rsid w:val="0068553C"/>
    <w:rsid w:val="00685F34"/>
    <w:rsid w:val="00695827"/>
    <w:rsid w:val="006975A8"/>
    <w:rsid w:val="00697AF7"/>
    <w:rsid w:val="006A48A6"/>
    <w:rsid w:val="006B2D4C"/>
    <w:rsid w:val="006B7680"/>
    <w:rsid w:val="006C3053"/>
    <w:rsid w:val="006E0E7D"/>
    <w:rsid w:val="006E2635"/>
    <w:rsid w:val="006F1373"/>
    <w:rsid w:val="006F1C14"/>
    <w:rsid w:val="00716C29"/>
    <w:rsid w:val="0072737A"/>
    <w:rsid w:val="00731DEE"/>
    <w:rsid w:val="0074389F"/>
    <w:rsid w:val="00752A84"/>
    <w:rsid w:val="00755B03"/>
    <w:rsid w:val="007715E8"/>
    <w:rsid w:val="00776004"/>
    <w:rsid w:val="0078486B"/>
    <w:rsid w:val="00785A39"/>
    <w:rsid w:val="00787D8A"/>
    <w:rsid w:val="00790277"/>
    <w:rsid w:val="00791EBC"/>
    <w:rsid w:val="00793577"/>
    <w:rsid w:val="00794B5E"/>
    <w:rsid w:val="00796232"/>
    <w:rsid w:val="007A0525"/>
    <w:rsid w:val="007A446A"/>
    <w:rsid w:val="007A72CF"/>
    <w:rsid w:val="007B6A93"/>
    <w:rsid w:val="007C29E8"/>
    <w:rsid w:val="007D2107"/>
    <w:rsid w:val="007D3C7E"/>
    <w:rsid w:val="007D5895"/>
    <w:rsid w:val="007D77AB"/>
    <w:rsid w:val="007E30DF"/>
    <w:rsid w:val="007F7544"/>
    <w:rsid w:val="00800995"/>
    <w:rsid w:val="00822227"/>
    <w:rsid w:val="0083218D"/>
    <w:rsid w:val="008326B2"/>
    <w:rsid w:val="008336A7"/>
    <w:rsid w:val="00846831"/>
    <w:rsid w:val="00850F97"/>
    <w:rsid w:val="0085113F"/>
    <w:rsid w:val="00856939"/>
    <w:rsid w:val="008608A4"/>
    <w:rsid w:val="00865532"/>
    <w:rsid w:val="00866FBA"/>
    <w:rsid w:val="008737D3"/>
    <w:rsid w:val="008747E0"/>
    <w:rsid w:val="00876841"/>
    <w:rsid w:val="008972C3"/>
    <w:rsid w:val="00897B9C"/>
    <w:rsid w:val="008A56EE"/>
    <w:rsid w:val="008B237E"/>
    <w:rsid w:val="008B6542"/>
    <w:rsid w:val="008C12FE"/>
    <w:rsid w:val="008C33B5"/>
    <w:rsid w:val="008C78B2"/>
    <w:rsid w:val="008D017F"/>
    <w:rsid w:val="008D0C2B"/>
    <w:rsid w:val="008D1018"/>
    <w:rsid w:val="008E1F69"/>
    <w:rsid w:val="008E59A3"/>
    <w:rsid w:val="008F57D8"/>
    <w:rsid w:val="00902834"/>
    <w:rsid w:val="009069AA"/>
    <w:rsid w:val="00911CE8"/>
    <w:rsid w:val="00914E26"/>
    <w:rsid w:val="0091590F"/>
    <w:rsid w:val="00920B0A"/>
    <w:rsid w:val="0092540C"/>
    <w:rsid w:val="00925E0F"/>
    <w:rsid w:val="00927722"/>
    <w:rsid w:val="009301D7"/>
    <w:rsid w:val="00931A57"/>
    <w:rsid w:val="009414E6"/>
    <w:rsid w:val="00944DFE"/>
    <w:rsid w:val="009575C8"/>
    <w:rsid w:val="00971591"/>
    <w:rsid w:val="00974564"/>
    <w:rsid w:val="00974E99"/>
    <w:rsid w:val="009764FA"/>
    <w:rsid w:val="00980192"/>
    <w:rsid w:val="00994A35"/>
    <w:rsid w:val="00994D97"/>
    <w:rsid w:val="009A0F4C"/>
    <w:rsid w:val="009A4663"/>
    <w:rsid w:val="009B5154"/>
    <w:rsid w:val="009B785E"/>
    <w:rsid w:val="009C26F8"/>
    <w:rsid w:val="009C3A74"/>
    <w:rsid w:val="009C609E"/>
    <w:rsid w:val="009D7821"/>
    <w:rsid w:val="009E16EC"/>
    <w:rsid w:val="009E4A4D"/>
    <w:rsid w:val="009E7CCD"/>
    <w:rsid w:val="009F081F"/>
    <w:rsid w:val="00A03CFD"/>
    <w:rsid w:val="00A04F81"/>
    <w:rsid w:val="00A13E56"/>
    <w:rsid w:val="00A24838"/>
    <w:rsid w:val="00A254E4"/>
    <w:rsid w:val="00A4308C"/>
    <w:rsid w:val="00A446C6"/>
    <w:rsid w:val="00A549B3"/>
    <w:rsid w:val="00A70F46"/>
    <w:rsid w:val="00A72ED7"/>
    <w:rsid w:val="00A7436E"/>
    <w:rsid w:val="00A90D86"/>
    <w:rsid w:val="00AA3E01"/>
    <w:rsid w:val="00AB04DD"/>
    <w:rsid w:val="00AC33A2"/>
    <w:rsid w:val="00AD6D3F"/>
    <w:rsid w:val="00AE65F1"/>
    <w:rsid w:val="00AE6BB4"/>
    <w:rsid w:val="00AE74AD"/>
    <w:rsid w:val="00AF159C"/>
    <w:rsid w:val="00B01873"/>
    <w:rsid w:val="00B071DE"/>
    <w:rsid w:val="00B17253"/>
    <w:rsid w:val="00B17BE0"/>
    <w:rsid w:val="00B31A41"/>
    <w:rsid w:val="00B40199"/>
    <w:rsid w:val="00B502FF"/>
    <w:rsid w:val="00B50CCD"/>
    <w:rsid w:val="00B6628C"/>
    <w:rsid w:val="00B67422"/>
    <w:rsid w:val="00B70BD4"/>
    <w:rsid w:val="00B73463"/>
    <w:rsid w:val="00B73769"/>
    <w:rsid w:val="00B9016D"/>
    <w:rsid w:val="00B9212C"/>
    <w:rsid w:val="00BA0F98"/>
    <w:rsid w:val="00BA1517"/>
    <w:rsid w:val="00BA525E"/>
    <w:rsid w:val="00BA67FD"/>
    <w:rsid w:val="00BA7C48"/>
    <w:rsid w:val="00BB0187"/>
    <w:rsid w:val="00BC27F6"/>
    <w:rsid w:val="00BC39F4"/>
    <w:rsid w:val="00BD0748"/>
    <w:rsid w:val="00BD7EE1"/>
    <w:rsid w:val="00BE5568"/>
    <w:rsid w:val="00BF1358"/>
    <w:rsid w:val="00C0106D"/>
    <w:rsid w:val="00C133BE"/>
    <w:rsid w:val="00C222B4"/>
    <w:rsid w:val="00C32D2C"/>
    <w:rsid w:val="00C34D23"/>
    <w:rsid w:val="00C35CF6"/>
    <w:rsid w:val="00C36028"/>
    <w:rsid w:val="00C42C0D"/>
    <w:rsid w:val="00C533EC"/>
    <w:rsid w:val="00C5470E"/>
    <w:rsid w:val="00C55EFB"/>
    <w:rsid w:val="00C56585"/>
    <w:rsid w:val="00C56B3F"/>
    <w:rsid w:val="00C614D0"/>
    <w:rsid w:val="00C773D9"/>
    <w:rsid w:val="00C80ACE"/>
    <w:rsid w:val="00C81162"/>
    <w:rsid w:val="00C83666"/>
    <w:rsid w:val="00C870B5"/>
    <w:rsid w:val="00C914A0"/>
    <w:rsid w:val="00C91630"/>
    <w:rsid w:val="00C966EB"/>
    <w:rsid w:val="00CA04B1"/>
    <w:rsid w:val="00CA18FD"/>
    <w:rsid w:val="00CA2DFC"/>
    <w:rsid w:val="00CB03D4"/>
    <w:rsid w:val="00CB2A60"/>
    <w:rsid w:val="00CB4F63"/>
    <w:rsid w:val="00CC2334"/>
    <w:rsid w:val="00CC35EF"/>
    <w:rsid w:val="00CC5048"/>
    <w:rsid w:val="00CC6246"/>
    <w:rsid w:val="00CE5E46"/>
    <w:rsid w:val="00D1463A"/>
    <w:rsid w:val="00D202BD"/>
    <w:rsid w:val="00D2299A"/>
    <w:rsid w:val="00D3700C"/>
    <w:rsid w:val="00D40847"/>
    <w:rsid w:val="00D60B5F"/>
    <w:rsid w:val="00D653B1"/>
    <w:rsid w:val="00D65EF9"/>
    <w:rsid w:val="00D702F9"/>
    <w:rsid w:val="00D74AE1"/>
    <w:rsid w:val="00D774BC"/>
    <w:rsid w:val="00D77C01"/>
    <w:rsid w:val="00D865A8"/>
    <w:rsid w:val="00D92C2D"/>
    <w:rsid w:val="00D95615"/>
    <w:rsid w:val="00DA0837"/>
    <w:rsid w:val="00DA09DA"/>
    <w:rsid w:val="00DA17CD"/>
    <w:rsid w:val="00DA4A96"/>
    <w:rsid w:val="00DB25B3"/>
    <w:rsid w:val="00DB4163"/>
    <w:rsid w:val="00DD1DE5"/>
    <w:rsid w:val="00DD4234"/>
    <w:rsid w:val="00DE0893"/>
    <w:rsid w:val="00DE2814"/>
    <w:rsid w:val="00DF68EA"/>
    <w:rsid w:val="00E01272"/>
    <w:rsid w:val="00E03846"/>
    <w:rsid w:val="00E1674F"/>
    <w:rsid w:val="00E20A7D"/>
    <w:rsid w:val="00E27A2F"/>
    <w:rsid w:val="00E42A94"/>
    <w:rsid w:val="00E458BF"/>
    <w:rsid w:val="00E62428"/>
    <w:rsid w:val="00E706E7"/>
    <w:rsid w:val="00E84229"/>
    <w:rsid w:val="00E90E4E"/>
    <w:rsid w:val="00E9391E"/>
    <w:rsid w:val="00EA1052"/>
    <w:rsid w:val="00EA218F"/>
    <w:rsid w:val="00EA4F29"/>
    <w:rsid w:val="00EA5F83"/>
    <w:rsid w:val="00EA6F9D"/>
    <w:rsid w:val="00EB6F3C"/>
    <w:rsid w:val="00EB70AA"/>
    <w:rsid w:val="00EC1E2C"/>
    <w:rsid w:val="00EC35DD"/>
    <w:rsid w:val="00ED0CF1"/>
    <w:rsid w:val="00ED2A8D"/>
    <w:rsid w:val="00ED4039"/>
    <w:rsid w:val="00EE0E21"/>
    <w:rsid w:val="00EE54CB"/>
    <w:rsid w:val="00EF1C54"/>
    <w:rsid w:val="00EF3A7B"/>
    <w:rsid w:val="00EF404B"/>
    <w:rsid w:val="00EF6243"/>
    <w:rsid w:val="00F00376"/>
    <w:rsid w:val="00F157E2"/>
    <w:rsid w:val="00F23A0E"/>
    <w:rsid w:val="00F42162"/>
    <w:rsid w:val="00F527AC"/>
    <w:rsid w:val="00F55B12"/>
    <w:rsid w:val="00F575BD"/>
    <w:rsid w:val="00F61D83"/>
    <w:rsid w:val="00F65DD1"/>
    <w:rsid w:val="00F707B3"/>
    <w:rsid w:val="00F71135"/>
    <w:rsid w:val="00F83A53"/>
    <w:rsid w:val="00F90461"/>
    <w:rsid w:val="00F905E1"/>
    <w:rsid w:val="00F94D61"/>
    <w:rsid w:val="00FB6A3D"/>
    <w:rsid w:val="00FC378B"/>
    <w:rsid w:val="00FC3977"/>
    <w:rsid w:val="00FD2E36"/>
    <w:rsid w:val="00FD2F16"/>
    <w:rsid w:val="00FD32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024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6"/>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0">
    <w:name w:val="APPENDIX"/>
    <w:basedOn w:val="Annex"/>
    <w:next w:val="Normal"/>
    <w:rsid w:val="00822227"/>
    <w:pPr>
      <w:numPr>
        <w:numId w:val="0"/>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22"/>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qFormat/>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36"/>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qFormat/>
    <w:rsid w:val="00DA0837"/>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A0837"/>
    <w:pPr>
      <w:spacing w:after="120" w:line="240" w:lineRule="auto"/>
      <w:ind w:left="567"/>
      <w:jc w:val="both"/>
    </w:pPr>
    <w:rPr>
      <w:rFonts w:eastAsia="Times New Roman" w:cs="Times New Roman"/>
      <w:sz w:val="22"/>
      <w:szCs w:val="20"/>
      <w:lang w:eastAsia="en-GB"/>
    </w:rPr>
  </w:style>
  <w:style w:type="paragraph" w:customStyle="1" w:styleId="Appendix">
    <w:name w:val="Appendix"/>
    <w:basedOn w:val="Annex"/>
    <w:next w:val="Normal"/>
    <w:rsid w:val="002E0AC1"/>
    <w:pPr>
      <w:numPr>
        <w:numId w:val="35"/>
      </w:numPr>
      <w:spacing w:before="120" w:after="240" w:line="240" w:lineRule="auto"/>
    </w:pPr>
    <w:rPr>
      <w:rFonts w:eastAsia="Calibri" w:cs="Calibri"/>
      <w:bCs/>
      <w:caps w:val="0"/>
      <w:color w:val="407EC9"/>
      <w:szCs w:val="28"/>
    </w:rPr>
  </w:style>
  <w:style w:type="paragraph" w:customStyle="1" w:styleId="Acronym">
    <w:name w:val="Acronym"/>
    <w:basedOn w:val="Normal"/>
    <w:qFormat/>
    <w:rsid w:val="00BB0187"/>
    <w:pPr>
      <w:spacing w:after="60"/>
      <w:ind w:left="1418" w:hanging="1418"/>
    </w:pPr>
    <w:rPr>
      <w:sz w:val="22"/>
    </w:rPr>
  </w:style>
  <w:style w:type="paragraph" w:customStyle="1" w:styleId="ANNEXGHEAD1">
    <w:name w:val="ANNEX G HEAD 1"/>
    <w:basedOn w:val="Normal"/>
    <w:next w:val="Heading1separatationline"/>
    <w:rsid w:val="00BB0187"/>
    <w:pPr>
      <w:numPr>
        <w:numId w:val="24"/>
      </w:numPr>
    </w:pPr>
    <w:rPr>
      <w:b/>
      <w:color w:val="407EC9"/>
      <w:sz w:val="28"/>
    </w:rPr>
  </w:style>
  <w:style w:type="paragraph" w:customStyle="1" w:styleId="ANNEXGHEAD2">
    <w:name w:val="ANNEX G HEAD 2"/>
    <w:basedOn w:val="Normal"/>
    <w:next w:val="Heading2separationline"/>
    <w:rsid w:val="00BB0187"/>
    <w:pPr>
      <w:numPr>
        <w:ilvl w:val="1"/>
        <w:numId w:val="24"/>
      </w:numPr>
    </w:pPr>
    <w:rPr>
      <w:b/>
      <w:color w:val="407EC9"/>
      <w:sz w:val="24"/>
    </w:rPr>
  </w:style>
  <w:style w:type="paragraph" w:customStyle="1" w:styleId="ANNEXGHEAD3">
    <w:name w:val="ANNEX G HEAD 3"/>
    <w:basedOn w:val="Normal"/>
    <w:next w:val="BodyText"/>
    <w:rsid w:val="00BB0187"/>
    <w:pPr>
      <w:numPr>
        <w:ilvl w:val="2"/>
        <w:numId w:val="24"/>
      </w:numPr>
    </w:pPr>
    <w:rPr>
      <w:b/>
      <w:smallCaps/>
      <w:color w:val="407EC9"/>
      <w:sz w:val="22"/>
    </w:rPr>
  </w:style>
  <w:style w:type="paragraph" w:customStyle="1" w:styleId="AnnexGHead4">
    <w:name w:val="Annex G Head 4"/>
    <w:basedOn w:val="Normal"/>
    <w:next w:val="BodyText"/>
    <w:rsid w:val="00BB0187"/>
    <w:pPr>
      <w:numPr>
        <w:ilvl w:val="3"/>
        <w:numId w:val="24"/>
      </w:numPr>
    </w:pPr>
    <w:rPr>
      <w:b/>
      <w:color w:val="407EC9"/>
      <w:sz w:val="22"/>
    </w:rPr>
  </w:style>
  <w:style w:type="character" w:customStyle="1" w:styleId="FootnoteCharacters">
    <w:name w:val="Footnote Characters"/>
    <w:rsid w:val="00BB0187"/>
    <w:rPr>
      <w:strike w:val="0"/>
      <w:dstrike w:val="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image" Target="media/image7.png"/><Relationship Id="rId39" Type="http://schemas.openxmlformats.org/officeDocument/2006/relationships/image" Target="media/image20.png"/><Relationship Id="rId21" Type="http://schemas.openxmlformats.org/officeDocument/2006/relationships/header" Target="header6.xml"/><Relationship Id="rId34" Type="http://schemas.openxmlformats.org/officeDocument/2006/relationships/image" Target="media/image15.png"/><Relationship Id="rId42" Type="http://schemas.openxmlformats.org/officeDocument/2006/relationships/image" Target="media/image23.png"/><Relationship Id="rId47" Type="http://schemas.openxmlformats.org/officeDocument/2006/relationships/header" Target="header9.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10.png"/><Relationship Id="rId11" Type="http://schemas.openxmlformats.org/officeDocument/2006/relationships/comments" Target="comments.xml"/><Relationship Id="rId24" Type="http://schemas.openxmlformats.org/officeDocument/2006/relationships/image" Target="media/image5.png"/><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21.png"/><Relationship Id="rId45" Type="http://schemas.openxmlformats.org/officeDocument/2006/relationships/image" Target="media/image26.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image" Target="media/image9.png"/><Relationship Id="rId36" Type="http://schemas.openxmlformats.org/officeDocument/2006/relationships/image" Target="media/image17.png"/><Relationship Id="rId49"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yperlink" Target="http://www.iala-aism.org/wiki/dictionary/" TargetMode="External"/><Relationship Id="rId31" Type="http://schemas.openxmlformats.org/officeDocument/2006/relationships/image" Target="media/image12.png"/><Relationship Id="rId44" Type="http://schemas.openxmlformats.org/officeDocument/2006/relationships/image" Target="media/image25.emf"/><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image" Target="media/image24.png"/><Relationship Id="rId48" Type="http://schemas.openxmlformats.org/officeDocument/2006/relationships/footer" Target="footer4.xm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image" Target="media/image19.png"/><Relationship Id="rId46" Type="http://schemas.openxmlformats.org/officeDocument/2006/relationships/header" Target="header8.xml"/><Relationship Id="rId20" Type="http://schemas.openxmlformats.org/officeDocument/2006/relationships/header" Target="header5.xml"/><Relationship Id="rId4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9F627-FFE7-4797-A82C-F79DB05231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CC4AF9-F376-449C-8643-50DD20EBC5FE}">
  <ds:schemaRefs>
    <ds:schemaRef ds:uri="http://schemas.microsoft.com/sharepoint/v3/contenttype/forms"/>
  </ds:schemaRefs>
</ds:datastoreItem>
</file>

<file path=customXml/itemProps3.xml><?xml version="1.0" encoding="utf-8"?>
<ds:datastoreItem xmlns:ds="http://schemas.openxmlformats.org/officeDocument/2006/customXml" ds:itemID="{E39D87EA-4CEB-40AB-A582-F4706B95EF4F}"/>
</file>

<file path=customXml/itemProps4.xml><?xml version="1.0" encoding="utf-8"?>
<ds:datastoreItem xmlns:ds="http://schemas.openxmlformats.org/officeDocument/2006/customXml" ds:itemID="{8B388818-9E5F-4AD8-BE63-24CF124E8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16</Pages>
  <Words>3342</Words>
  <Characters>19054</Characters>
  <Application>Microsoft Office Word</Application>
  <DocSecurity>0</DocSecurity>
  <Lines>158</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22352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Alwyn Williams</cp:lastModifiedBy>
  <cp:revision>11</cp:revision>
  <cp:lastPrinted>2016-11-18T08:23:00Z</cp:lastPrinted>
  <dcterms:created xsi:type="dcterms:W3CDTF">2020-10-05T14:44:00Z</dcterms:created>
  <dcterms:modified xsi:type="dcterms:W3CDTF">2021-02-15T12:12:00Z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2585800</vt:r8>
  </property>
</Properties>
</file>